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2396"/>
        <w:tblW w:w="10070"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1707C1" w:rsidRPr="00EB32BB" w14:paraId="5CDEC05A" w14:textId="77777777" w:rsidTr="00E6594C">
        <w:trPr>
          <w:trHeight w:val="826"/>
        </w:trPr>
        <w:tc>
          <w:tcPr>
            <w:tcW w:w="10070" w:type="dxa"/>
            <w:tcBorders>
              <w:top w:val="single" w:sz="4" w:space="0" w:color="auto"/>
              <w:left w:val="single" w:sz="4" w:space="0" w:color="auto"/>
              <w:bottom w:val="single" w:sz="4" w:space="0" w:color="auto"/>
              <w:right w:val="single" w:sz="4" w:space="0" w:color="auto"/>
            </w:tcBorders>
            <w:shd w:val="clear" w:color="auto" w:fill="3F0731"/>
          </w:tcPr>
          <w:p w14:paraId="53F79A13" w14:textId="7B7F896B" w:rsidR="001707C1" w:rsidRPr="00EB32BB" w:rsidRDefault="00746535" w:rsidP="001707C1">
            <w:pPr>
              <w:pStyle w:val="BlockText"/>
              <w:spacing w:before="0" w:after="0" w:line="240" w:lineRule="auto"/>
              <w:rPr>
                <w:rFonts w:cs="Arial"/>
                <w:sz w:val="20"/>
                <w:szCs w:val="20"/>
              </w:rPr>
            </w:pPr>
            <w:bookmarkStart w:id="0" w:name="_Executive_Summary"/>
            <w:bookmarkStart w:id="1" w:name="_Workgroup_Consultation_Introduction"/>
            <w:bookmarkEnd w:id="0"/>
            <w:bookmarkEnd w:id="1"/>
            <w:ins w:id="2" w:author="Creighton, Alan (Northern Powergrid)" w:date="2024-12-19T09:28:00Z" w16du:dateUtc="2024-12-19T09:28:00Z">
              <w:r>
                <w:rPr>
                  <w:rFonts w:cs="Arial"/>
                  <w:b/>
                  <w:sz w:val="28"/>
                  <w:szCs w:val="28"/>
                </w:rPr>
                <w:t xml:space="preserve">Combined Grid Code / Distribution Code </w:t>
              </w:r>
            </w:ins>
            <w:r w:rsidR="001707C1" w:rsidRPr="00627D47">
              <w:rPr>
                <w:rFonts w:cs="Arial"/>
                <w:b/>
                <w:sz w:val="28"/>
                <w:szCs w:val="28"/>
              </w:rPr>
              <w:t>Workgroup Terms of Reference and Membership</w:t>
            </w:r>
          </w:p>
        </w:tc>
      </w:tr>
    </w:tbl>
    <w:p w14:paraId="5BF84CF5" w14:textId="77777777" w:rsidR="00321C75" w:rsidRDefault="00321C75" w:rsidP="00321C75">
      <w:pPr>
        <w:spacing w:line="259" w:lineRule="auto"/>
        <w:rPr>
          <w:b/>
          <w:bCs/>
          <w:color w:val="FFFFFF" w:themeColor="background1"/>
          <w:kern w:val="32"/>
          <w:sz w:val="28"/>
          <w:szCs w:val="32"/>
        </w:rPr>
      </w:pPr>
    </w:p>
    <w:p w14:paraId="136A1774" w14:textId="2F85F577" w:rsidR="00321C75" w:rsidRPr="001707C1" w:rsidRDefault="00321C75" w:rsidP="001707C1">
      <w:pPr>
        <w:pStyle w:val="Footer"/>
        <w:tabs>
          <w:tab w:val="left" w:pos="720"/>
        </w:tabs>
        <w:rPr>
          <w:b/>
          <w:color w:val="3F0731"/>
          <w:sz w:val="28"/>
        </w:rPr>
      </w:pPr>
      <w:r w:rsidRPr="00C86945">
        <w:rPr>
          <w:b/>
          <w:color w:val="3F0731"/>
          <w:sz w:val="28"/>
        </w:rPr>
        <w:t>GC</w:t>
      </w:r>
      <w:r w:rsidR="001A72CD">
        <w:rPr>
          <w:b/>
          <w:color w:val="3F0731"/>
          <w:sz w:val="28"/>
        </w:rPr>
        <w:t>0176</w:t>
      </w:r>
      <w:r w:rsidRPr="00C86945">
        <w:rPr>
          <w:b/>
          <w:color w:val="3F0731"/>
          <w:sz w:val="28"/>
        </w:rPr>
        <w:t xml:space="preserve">: </w:t>
      </w:r>
      <w:r w:rsidR="001A72CD">
        <w:rPr>
          <w:b/>
          <w:color w:val="3F0731"/>
          <w:sz w:val="28"/>
        </w:rPr>
        <w:t>Introduction of Demand Control Rotation Protocol within Operating Code 6 of the Grid Code</w:t>
      </w:r>
    </w:p>
    <w:p w14:paraId="681268F9" w14:textId="77777777" w:rsidR="00321C75" w:rsidRPr="001707C1" w:rsidRDefault="00321C75" w:rsidP="001707C1">
      <w:pPr>
        <w:pStyle w:val="Checklist"/>
      </w:pPr>
      <w:r w:rsidRPr="001707C1">
        <w:t>Responsibilities</w:t>
      </w:r>
    </w:p>
    <w:p w14:paraId="2551FC43" w14:textId="7B1B0089" w:rsidR="00321C75" w:rsidRPr="00116BA5" w:rsidRDefault="00746535">
      <w:pPr>
        <w:pStyle w:val="TOCMOD"/>
        <w:framePr w:hSpace="0" w:vSpace="0" w:wrap="auto" w:vAnchor="margin" w:yAlign="inline"/>
        <w:numPr>
          <w:ilvl w:val="0"/>
          <w:numId w:val="22"/>
        </w:numPr>
        <w:tabs>
          <w:tab w:val="clear" w:pos="382"/>
          <w:tab w:val="left" w:pos="851"/>
        </w:tabs>
        <w:rPr>
          <w:b w:val="0"/>
          <w:bCs w:val="0"/>
          <w:noProof w:val="0"/>
          <w:color w:val="auto"/>
        </w:rPr>
        <w:pPrChange w:id="3" w:author="Creighton, Alan (Northern Powergrid)" w:date="2024-12-19T10:29:00Z" w16du:dateUtc="2024-12-19T10:29:00Z">
          <w:pPr>
            <w:pStyle w:val="TOCMOD"/>
            <w:framePr w:hSpace="0" w:vSpace="0" w:wrap="auto" w:vAnchor="margin" w:yAlign="inline"/>
            <w:numPr>
              <w:numId w:val="22"/>
            </w:numPr>
            <w:tabs>
              <w:tab w:val="num" w:pos="720"/>
            </w:tabs>
            <w:ind w:left="720" w:hanging="720"/>
          </w:pPr>
        </w:pPrChange>
      </w:pPr>
      <w:ins w:id="4" w:author="Creighton, Alan (Northern Powergrid)" w:date="2024-12-19T09:27:00Z" w16du:dateUtc="2024-12-19T09:27:00Z">
        <w:r w:rsidRPr="00116BA5">
          <w:rPr>
            <w:b w:val="0"/>
            <w:bCs w:val="0"/>
            <w:noProof w:val="0"/>
            <w:color w:val="auto"/>
          </w:rPr>
          <w:t xml:space="preserve">The combined Workgroup is responsible for assisting the Grid Code Review Panel and Distribution Code Review Panel in the evaluation of this Grid Code and Distribution Code Modification Proposal </w:t>
        </w:r>
      </w:ins>
      <w:del w:id="5" w:author="Creighton, Alan (Northern Powergrid)" w:date="2024-12-19T09:27:00Z" w16du:dateUtc="2024-12-19T09:27:00Z">
        <w:r w:rsidR="00321C75" w:rsidRPr="00116BA5" w:rsidDel="00746535">
          <w:rPr>
            <w:b w:val="0"/>
            <w:bCs w:val="0"/>
            <w:noProof w:val="0"/>
            <w:color w:val="auto"/>
          </w:rPr>
          <w:delText xml:space="preserve">The Workgroup is responsible for assisting the Grid Code Review Panel in the evaluation of Grid Code Modification Proposal </w:delText>
        </w:r>
      </w:del>
      <w:r w:rsidR="001A72CD" w:rsidRPr="00116BA5">
        <w:rPr>
          <w:bCs w:val="0"/>
          <w:noProof w:val="0"/>
          <w:color w:val="auto"/>
        </w:rPr>
        <w:t>GC0176: Introduction of Demand Control Rotation Protocol within Operating Code 6 of the Grid Code</w:t>
      </w:r>
      <w:r w:rsidR="00321C75" w:rsidRPr="00116BA5">
        <w:rPr>
          <w:bCs w:val="0"/>
          <w:noProof w:val="0"/>
          <w:color w:val="auto"/>
        </w:rPr>
        <w:t xml:space="preserve"> </w:t>
      </w:r>
      <w:r w:rsidR="00321C75" w:rsidRPr="00116BA5">
        <w:rPr>
          <w:b w:val="0"/>
          <w:bCs w:val="0"/>
          <w:noProof w:val="0"/>
          <w:color w:val="auto"/>
        </w:rPr>
        <w:t xml:space="preserve">raised by </w:t>
      </w:r>
      <w:r w:rsidR="001A72CD" w:rsidRPr="00116BA5">
        <w:rPr>
          <w:bCs w:val="0"/>
          <w:noProof w:val="0"/>
          <w:color w:val="auto"/>
        </w:rPr>
        <w:t>NESO</w:t>
      </w:r>
      <w:r w:rsidR="00321C75" w:rsidRPr="00116BA5">
        <w:rPr>
          <w:b w:val="0"/>
          <w:bCs w:val="0"/>
          <w:noProof w:val="0"/>
          <w:color w:val="auto"/>
        </w:rPr>
        <w:t xml:space="preserve"> at the Grid Code Review Panel meeting on </w:t>
      </w:r>
      <w:r w:rsidR="001A72CD" w:rsidRPr="00116BA5">
        <w:rPr>
          <w:bCs w:val="0"/>
          <w:noProof w:val="0"/>
          <w:color w:val="auto"/>
        </w:rPr>
        <w:t>12</w:t>
      </w:r>
      <w:r w:rsidR="00321C75" w:rsidRPr="00116BA5">
        <w:rPr>
          <w:bCs w:val="0"/>
          <w:noProof w:val="0"/>
          <w:color w:val="auto"/>
        </w:rPr>
        <w:t xml:space="preserve"> </w:t>
      </w:r>
      <w:r w:rsidR="001A72CD" w:rsidRPr="00116BA5">
        <w:rPr>
          <w:bCs w:val="0"/>
          <w:noProof w:val="0"/>
          <w:color w:val="auto"/>
        </w:rPr>
        <w:t>December</w:t>
      </w:r>
      <w:r w:rsidR="00321C75" w:rsidRPr="00116BA5">
        <w:rPr>
          <w:bCs w:val="0"/>
          <w:noProof w:val="0"/>
          <w:color w:val="auto"/>
        </w:rPr>
        <w:t xml:space="preserve"> </w:t>
      </w:r>
      <w:r w:rsidR="001A72CD" w:rsidRPr="00116BA5">
        <w:rPr>
          <w:bCs w:val="0"/>
          <w:noProof w:val="0"/>
          <w:color w:val="auto"/>
        </w:rPr>
        <w:t>2024</w:t>
      </w:r>
      <w:r w:rsidR="00321C75" w:rsidRPr="00116BA5">
        <w:rPr>
          <w:b w:val="0"/>
          <w:bCs w:val="0"/>
          <w:noProof w:val="0"/>
          <w:color w:val="auto"/>
        </w:rPr>
        <w:t>. The proposal must be evaluated to consider whether it better facilitates achievement of the Applicable Grid Code Objectives</w:t>
      </w:r>
      <w:ins w:id="6" w:author="Creighton, Alan (Northern Powergrid)" w:date="2024-12-19T09:28:00Z" w16du:dateUtc="2024-12-19T09:28:00Z">
        <w:r w:rsidRPr="00116BA5">
          <w:rPr>
            <w:b w:val="0"/>
            <w:bCs w:val="0"/>
            <w:noProof w:val="0"/>
            <w:color w:val="auto"/>
          </w:rPr>
          <w:t xml:space="preserve"> and Distribution Code Objectives. </w:t>
        </w:r>
      </w:ins>
      <w:del w:id="7" w:author="Creighton, Alan (Northern Powergrid)" w:date="2024-12-19T10:29:00Z" w16du:dateUtc="2024-12-19T10:29:00Z">
        <w:r w:rsidR="00321C75" w:rsidRPr="00116BA5" w:rsidDel="00116BA5">
          <w:rPr>
            <w:b w:val="0"/>
            <w:bCs w:val="0"/>
            <w:noProof w:val="0"/>
            <w:color w:val="auto"/>
          </w:rPr>
          <w:delText xml:space="preserve">. </w:delText>
        </w:r>
      </w:del>
    </w:p>
    <w:p w14:paraId="55476E14" w14:textId="77777777" w:rsidR="00321C75" w:rsidRDefault="00321C75" w:rsidP="00321C75">
      <w:pPr>
        <w:pStyle w:val="TOCMOD"/>
        <w:framePr w:hSpace="0" w:vSpace="0" w:wrap="auto" w:vAnchor="margin" w:yAlign="inline"/>
        <w:ind w:left="720"/>
        <w:rPr>
          <w:b w:val="0"/>
          <w:bCs w:val="0"/>
          <w:noProof w:val="0"/>
          <w:color w:val="auto"/>
        </w:rPr>
      </w:pPr>
    </w:p>
    <w:p w14:paraId="3056EA01" w14:textId="77777777" w:rsidR="00321C75" w:rsidRPr="001707C1" w:rsidRDefault="00321C75" w:rsidP="001707C1">
      <w:pPr>
        <w:pStyle w:val="Checklist"/>
      </w:pPr>
      <w:r w:rsidRPr="001707C1">
        <w:t>Applicable Grid Code Objectives</w:t>
      </w:r>
    </w:p>
    <w:p w14:paraId="115C020E"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To permit the development, maintenance and operation of an efficient, coordinated</w:t>
      </w:r>
      <w:r w:rsidRPr="005B795A">
        <w:rPr>
          <w:color w:val="000000"/>
          <w:sz w:val="24"/>
        </w:rPr>
        <w:t xml:space="preserve"> </w:t>
      </w:r>
      <w:r w:rsidRPr="005B795A">
        <w:rPr>
          <w:color w:val="000000"/>
          <w:sz w:val="24"/>
          <w:lang w:val="x-none"/>
        </w:rPr>
        <w:t>and economical system for the transmission of electricity;</w:t>
      </w:r>
    </w:p>
    <w:p w14:paraId="11C796D3"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To facilitate competition in the generation and supply of electricity (and without</w:t>
      </w:r>
      <w:r w:rsidRPr="005B795A">
        <w:rPr>
          <w:color w:val="000000"/>
          <w:sz w:val="24"/>
        </w:rPr>
        <w:t xml:space="preserve"> </w:t>
      </w:r>
      <w:r w:rsidRPr="005B795A">
        <w:rPr>
          <w:color w:val="000000"/>
          <w:sz w:val="24"/>
          <w:lang w:val="x-none"/>
        </w:rPr>
        <w:t>limiting the foregoing, to facilitate the national electricity transmission system being</w:t>
      </w:r>
      <w:r w:rsidRPr="005B795A">
        <w:rPr>
          <w:color w:val="000000"/>
          <w:sz w:val="24"/>
        </w:rPr>
        <w:t xml:space="preserve"> </w:t>
      </w:r>
      <w:r w:rsidRPr="005B795A">
        <w:rPr>
          <w:color w:val="000000"/>
          <w:sz w:val="24"/>
          <w:lang w:val="x-none"/>
        </w:rPr>
        <w:t>made available to persons authorised to supply or generate electricity on terms which</w:t>
      </w:r>
      <w:r w:rsidRPr="005B795A">
        <w:rPr>
          <w:color w:val="000000"/>
          <w:sz w:val="24"/>
        </w:rPr>
        <w:t xml:space="preserve"> </w:t>
      </w:r>
      <w:r w:rsidRPr="005B795A">
        <w:rPr>
          <w:color w:val="000000"/>
          <w:sz w:val="24"/>
          <w:lang w:val="x-none"/>
        </w:rPr>
        <w:t>neither prevent nor restrict competition in the supply or generation of electricity);</w:t>
      </w:r>
    </w:p>
    <w:p w14:paraId="30F1D7EC"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Subject to sub-paragraphs (i) and (ii), to promote the security and efficiency of the</w:t>
      </w:r>
      <w:r w:rsidRPr="005B795A">
        <w:rPr>
          <w:color w:val="000000"/>
          <w:sz w:val="24"/>
        </w:rPr>
        <w:t xml:space="preserve"> </w:t>
      </w:r>
      <w:r w:rsidRPr="005B795A">
        <w:rPr>
          <w:color w:val="000000"/>
          <w:sz w:val="24"/>
          <w:lang w:val="x-none"/>
        </w:rPr>
        <w:t>electricity generation, transmission and distribution systems in the national; and</w:t>
      </w:r>
    </w:p>
    <w:p w14:paraId="48F54636"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To efficiently discharge the obligations imposed upon the licensee by this license and</w:t>
      </w:r>
      <w:r w:rsidRPr="005B795A">
        <w:rPr>
          <w:color w:val="000000"/>
          <w:sz w:val="24"/>
        </w:rPr>
        <w:t xml:space="preserve"> </w:t>
      </w:r>
      <w:r w:rsidRPr="005B795A">
        <w:rPr>
          <w:color w:val="000000"/>
          <w:sz w:val="24"/>
          <w:lang w:val="x-none"/>
        </w:rPr>
        <w:t>to comply with the Electricity Regulation and any relevant legally binding decisions of</w:t>
      </w:r>
      <w:r w:rsidRPr="005B795A">
        <w:rPr>
          <w:color w:val="000000"/>
          <w:sz w:val="24"/>
        </w:rPr>
        <w:t xml:space="preserve"> </w:t>
      </w:r>
      <w:r w:rsidRPr="005B795A">
        <w:rPr>
          <w:color w:val="000000"/>
          <w:sz w:val="24"/>
          <w:lang w:val="x-none"/>
        </w:rPr>
        <w:t>the European Commission and/or the Agency. In conducting its business, the</w:t>
      </w:r>
      <w:r w:rsidRPr="005B795A">
        <w:rPr>
          <w:color w:val="000000"/>
          <w:sz w:val="24"/>
        </w:rPr>
        <w:t xml:space="preserve"> </w:t>
      </w:r>
      <w:r w:rsidRPr="005B795A">
        <w:rPr>
          <w:color w:val="000000"/>
          <w:sz w:val="24"/>
          <w:lang w:val="x-none"/>
        </w:rPr>
        <w:t>Workgroup will at all times endeavour to operate in a manner that is consistent with</w:t>
      </w:r>
      <w:r w:rsidRPr="005B795A">
        <w:rPr>
          <w:color w:val="000000"/>
          <w:sz w:val="24"/>
        </w:rPr>
        <w:t xml:space="preserve"> </w:t>
      </w:r>
      <w:r w:rsidRPr="005B795A">
        <w:rPr>
          <w:color w:val="000000"/>
          <w:sz w:val="24"/>
          <w:lang w:val="x-none"/>
        </w:rPr>
        <w:t>the Code Administration Code of Practice principles</w:t>
      </w:r>
      <w:r w:rsidRPr="005B795A">
        <w:rPr>
          <w:color w:val="000000"/>
          <w:sz w:val="24"/>
        </w:rPr>
        <w:t>.</w:t>
      </w:r>
    </w:p>
    <w:p w14:paraId="0493586B" w14:textId="77777777" w:rsidR="00321C75" w:rsidRPr="005B795A" w:rsidRDefault="00321C75" w:rsidP="00321C75">
      <w:pPr>
        <w:pStyle w:val="ListParagraph"/>
        <w:numPr>
          <w:ilvl w:val="0"/>
          <w:numId w:val="21"/>
        </w:numPr>
        <w:suppressAutoHyphens w:val="0"/>
        <w:autoSpaceDE w:val="0"/>
        <w:adjustRightInd w:val="0"/>
        <w:snapToGrid w:val="0"/>
        <w:spacing w:before="120" w:after="120" w:line="300" w:lineRule="atLeast"/>
        <w:contextualSpacing/>
        <w:textAlignment w:val="auto"/>
        <w:rPr>
          <w:color w:val="000000"/>
          <w:sz w:val="24"/>
          <w:lang w:val="x-none"/>
        </w:rPr>
      </w:pPr>
      <w:r w:rsidRPr="005B795A">
        <w:rPr>
          <w:color w:val="000000"/>
          <w:sz w:val="24"/>
          <w:lang w:val="x-none"/>
        </w:rPr>
        <w:t>To promote efficiency in the implementation and administration of the Grid Code</w:t>
      </w:r>
      <w:r w:rsidRPr="005B795A">
        <w:rPr>
          <w:color w:val="000000"/>
          <w:sz w:val="24"/>
        </w:rPr>
        <w:t xml:space="preserve"> </w:t>
      </w:r>
      <w:r w:rsidRPr="005B795A">
        <w:rPr>
          <w:color w:val="000000"/>
          <w:sz w:val="24"/>
          <w:lang w:val="x-none"/>
        </w:rPr>
        <w:t>arrangements.</w:t>
      </w:r>
    </w:p>
    <w:p w14:paraId="23B3A956" w14:textId="77777777" w:rsidR="00321C75" w:rsidRDefault="00321C75" w:rsidP="00321C75">
      <w:pPr>
        <w:pStyle w:val="BodyText"/>
        <w:spacing w:after="0"/>
        <w:ind w:left="720"/>
        <w:jc w:val="both"/>
        <w:rPr>
          <w:ins w:id="8" w:author="Creighton, Alan (Northern Powergrid)" w:date="2024-12-19T09:28:00Z" w16du:dateUtc="2024-12-19T09:28:00Z"/>
          <w:sz w:val="24"/>
        </w:rPr>
      </w:pPr>
    </w:p>
    <w:p w14:paraId="1F8DC910" w14:textId="77777777" w:rsidR="00746535" w:rsidRPr="004F1A02" w:rsidRDefault="00746535" w:rsidP="00746535">
      <w:pPr>
        <w:pStyle w:val="Checklist"/>
        <w:jc w:val="both"/>
        <w:rPr>
          <w:ins w:id="9" w:author="Creighton, Alan (Northern Powergrid)" w:date="2024-12-19T09:28:00Z" w16du:dateUtc="2024-12-19T09:28:00Z"/>
        </w:rPr>
      </w:pPr>
      <w:ins w:id="10" w:author="Creighton, Alan (Northern Powergrid)" w:date="2024-12-19T09:28:00Z" w16du:dateUtc="2024-12-19T09:28:00Z">
        <w:r>
          <w:t>Applicable Distribution Code Objectives</w:t>
        </w:r>
      </w:ins>
    </w:p>
    <w:p w14:paraId="1D673D76" w14:textId="77777777" w:rsidR="00746535" w:rsidRPr="00F12451" w:rsidRDefault="00746535" w:rsidP="00746535">
      <w:pPr>
        <w:autoSpaceDE w:val="0"/>
        <w:adjustRightInd w:val="0"/>
        <w:snapToGrid w:val="0"/>
        <w:jc w:val="both"/>
        <w:rPr>
          <w:ins w:id="11" w:author="Creighton, Alan (Northern Powergrid)" w:date="2024-12-19T09:28:00Z" w16du:dateUtc="2024-12-19T09:28:00Z"/>
          <w:color w:val="000000"/>
          <w:sz w:val="32"/>
          <w:lang w:val="x-none"/>
        </w:rPr>
      </w:pPr>
      <w:ins w:id="12" w:author="Creighton, Alan (Northern Powergrid)" w:date="2024-12-19T09:28:00Z" w16du:dateUtc="2024-12-19T09:28:00Z">
        <w:r w:rsidRPr="00F12451">
          <w:rPr>
            <w:sz w:val="24"/>
            <w:szCs w:val="20"/>
          </w:rPr>
          <w:t>The applicable Distribution Code Objectives are to:</w:t>
        </w:r>
      </w:ins>
    </w:p>
    <w:p w14:paraId="1CAD98C2" w14:textId="77777777" w:rsidR="00746535" w:rsidRPr="00F12451" w:rsidRDefault="00746535" w:rsidP="00746535">
      <w:pPr>
        <w:pStyle w:val="ListParagraph"/>
        <w:numPr>
          <w:ilvl w:val="1"/>
          <w:numId w:val="24"/>
        </w:numPr>
        <w:suppressAutoHyphens w:val="0"/>
        <w:autoSpaceDE w:val="0"/>
        <w:adjustRightInd w:val="0"/>
        <w:snapToGrid w:val="0"/>
        <w:spacing w:before="120" w:after="120" w:line="300" w:lineRule="atLeast"/>
        <w:ind w:left="709"/>
        <w:contextualSpacing/>
        <w:jc w:val="both"/>
        <w:textAlignment w:val="auto"/>
        <w:rPr>
          <w:ins w:id="13" w:author="Creighton, Alan (Northern Powergrid)" w:date="2024-12-19T09:28:00Z" w16du:dateUtc="2024-12-19T09:28:00Z"/>
          <w:color w:val="000000"/>
          <w:sz w:val="24"/>
          <w:lang w:val="x-none"/>
        </w:rPr>
      </w:pPr>
      <w:ins w:id="14" w:author="Creighton, Alan (Northern Powergrid)" w:date="2024-12-19T09:28:00Z" w16du:dateUtc="2024-12-19T09:28:00Z">
        <w:r w:rsidRPr="00F12451">
          <w:rPr>
            <w:color w:val="000000"/>
            <w:sz w:val="24"/>
            <w:lang w:val="x-none"/>
          </w:rPr>
          <w:t xml:space="preserve">permit the development, maintenance, and operation of an efficient, co-ordinated, and economical system for the distribution of electricity; and </w:t>
        </w:r>
      </w:ins>
    </w:p>
    <w:p w14:paraId="4ACA097E" w14:textId="77777777" w:rsidR="00746535" w:rsidRPr="00F12451" w:rsidRDefault="00746535" w:rsidP="00746535">
      <w:pPr>
        <w:pStyle w:val="ListParagraph"/>
        <w:numPr>
          <w:ilvl w:val="1"/>
          <w:numId w:val="24"/>
        </w:numPr>
        <w:suppressAutoHyphens w:val="0"/>
        <w:autoSpaceDE w:val="0"/>
        <w:adjustRightInd w:val="0"/>
        <w:snapToGrid w:val="0"/>
        <w:spacing w:before="120" w:after="120" w:line="300" w:lineRule="atLeast"/>
        <w:ind w:left="709"/>
        <w:contextualSpacing/>
        <w:jc w:val="both"/>
        <w:textAlignment w:val="auto"/>
        <w:rPr>
          <w:ins w:id="15" w:author="Creighton, Alan (Northern Powergrid)" w:date="2024-12-19T09:28:00Z" w16du:dateUtc="2024-12-19T09:28:00Z"/>
          <w:color w:val="000000"/>
          <w:sz w:val="24"/>
          <w:lang w:val="x-none"/>
        </w:rPr>
      </w:pPr>
      <w:ins w:id="16" w:author="Creighton, Alan (Northern Powergrid)" w:date="2024-12-19T09:28:00Z" w16du:dateUtc="2024-12-19T09:28:00Z">
        <w:r w:rsidRPr="00F12451">
          <w:rPr>
            <w:color w:val="000000"/>
            <w:sz w:val="24"/>
            <w:lang w:val="x-none"/>
          </w:rPr>
          <w:t xml:space="preserve">facilitate competition in the generation and supply of electricity; and </w:t>
        </w:r>
      </w:ins>
    </w:p>
    <w:p w14:paraId="43DAF765" w14:textId="77777777" w:rsidR="00746535" w:rsidRPr="00F12451" w:rsidRDefault="00746535" w:rsidP="00746535">
      <w:pPr>
        <w:pStyle w:val="ListParagraph"/>
        <w:numPr>
          <w:ilvl w:val="1"/>
          <w:numId w:val="24"/>
        </w:numPr>
        <w:suppressAutoHyphens w:val="0"/>
        <w:autoSpaceDE w:val="0"/>
        <w:adjustRightInd w:val="0"/>
        <w:snapToGrid w:val="0"/>
        <w:spacing w:before="120" w:after="120" w:line="300" w:lineRule="atLeast"/>
        <w:ind w:left="709"/>
        <w:contextualSpacing/>
        <w:jc w:val="both"/>
        <w:textAlignment w:val="auto"/>
        <w:rPr>
          <w:ins w:id="17" w:author="Creighton, Alan (Northern Powergrid)" w:date="2024-12-19T09:28:00Z" w16du:dateUtc="2024-12-19T09:28:00Z"/>
          <w:color w:val="000000"/>
          <w:sz w:val="24"/>
          <w:lang w:val="x-none"/>
        </w:rPr>
      </w:pPr>
      <w:ins w:id="18" w:author="Creighton, Alan (Northern Powergrid)" w:date="2024-12-19T09:28:00Z" w16du:dateUtc="2024-12-19T09:28:00Z">
        <w:r w:rsidRPr="00F12451">
          <w:rPr>
            <w:color w:val="000000"/>
            <w:sz w:val="24"/>
            <w:lang w:val="x-none"/>
          </w:rPr>
          <w:lastRenderedPageBreak/>
          <w:t xml:space="preserve">efficiently discharge the obligations imposed upon distribution licensees by the distribution licences and comply with the Regulation and any relevant legally binding decision of the European Commission and/or the Agency for the Co-operation of Energy Regulators; and </w:t>
        </w:r>
      </w:ins>
    </w:p>
    <w:p w14:paraId="4251C89D" w14:textId="31A510D8" w:rsidR="00746535" w:rsidRDefault="00746535" w:rsidP="00746535">
      <w:pPr>
        <w:pStyle w:val="ListParagraph"/>
        <w:numPr>
          <w:ilvl w:val="0"/>
          <w:numId w:val="21"/>
        </w:numPr>
        <w:suppressAutoHyphens w:val="0"/>
        <w:autoSpaceDE w:val="0"/>
        <w:adjustRightInd w:val="0"/>
        <w:snapToGrid w:val="0"/>
        <w:spacing w:before="120" w:after="120" w:line="300" w:lineRule="atLeast"/>
        <w:contextualSpacing/>
        <w:jc w:val="both"/>
        <w:textAlignment w:val="auto"/>
        <w:rPr>
          <w:ins w:id="19" w:author="Creighton, Alan (Northern Powergrid)" w:date="2024-12-19T09:28:00Z" w16du:dateUtc="2024-12-19T09:28:00Z"/>
          <w:szCs w:val="20"/>
        </w:rPr>
      </w:pPr>
      <w:ins w:id="20" w:author="Creighton, Alan (Northern Powergrid)" w:date="2024-12-19T09:28:00Z" w16du:dateUtc="2024-12-19T09:28:00Z">
        <w:r w:rsidRPr="00F12451">
          <w:rPr>
            <w:color w:val="000000"/>
            <w:sz w:val="24"/>
            <w:lang w:val="x-none"/>
          </w:rPr>
          <w:t>promote efficiency in the implementation and administration of the Distribution Code</w:t>
        </w:r>
        <w:r>
          <w:rPr>
            <w:szCs w:val="20"/>
          </w:rPr>
          <w:t xml:space="preserve">. </w:t>
        </w:r>
      </w:ins>
    </w:p>
    <w:p w14:paraId="4A96C4A1" w14:textId="77777777" w:rsidR="00746535" w:rsidRPr="00176EC4" w:rsidRDefault="00746535" w:rsidP="00321C75">
      <w:pPr>
        <w:pStyle w:val="BodyText"/>
        <w:spacing w:after="0"/>
        <w:ind w:left="720"/>
        <w:jc w:val="both"/>
        <w:rPr>
          <w:sz w:val="24"/>
        </w:rPr>
      </w:pPr>
    </w:p>
    <w:p w14:paraId="3E73FF04" w14:textId="77777777" w:rsidR="00321C75" w:rsidRPr="001707C1" w:rsidRDefault="00321C75" w:rsidP="001707C1">
      <w:pPr>
        <w:pStyle w:val="Checklist"/>
      </w:pPr>
      <w:r>
        <w:t>Scope of work</w:t>
      </w:r>
    </w:p>
    <w:p w14:paraId="030B0DD4" w14:textId="2B098627" w:rsidR="00321C75" w:rsidRDefault="00321C75" w:rsidP="00321C75">
      <w:pPr>
        <w:pStyle w:val="BodyText"/>
        <w:numPr>
          <w:ilvl w:val="0"/>
          <w:numId w:val="22"/>
        </w:numPr>
        <w:suppressAutoHyphens w:val="0"/>
        <w:autoSpaceDN/>
        <w:spacing w:after="0"/>
        <w:jc w:val="both"/>
        <w:textAlignment w:val="auto"/>
        <w:rPr>
          <w:sz w:val="24"/>
        </w:rPr>
      </w:pPr>
      <w:r w:rsidRPr="00782F0E">
        <w:rPr>
          <w:sz w:val="24"/>
        </w:rPr>
        <w:t xml:space="preserve">The Workgroup must consider the issues raised by the Modification Proposal and consider if the proposal identified better facilitates achievement of </w:t>
      </w:r>
      <w:r>
        <w:rPr>
          <w:sz w:val="24"/>
        </w:rPr>
        <w:t>Grid Code</w:t>
      </w:r>
      <w:r w:rsidRPr="00782F0E">
        <w:rPr>
          <w:sz w:val="24"/>
        </w:rPr>
        <w:t xml:space="preserve"> Objectives</w:t>
      </w:r>
      <w:ins w:id="21" w:author="Creighton, Alan (Northern Powergrid)" w:date="2024-12-19T09:29:00Z" w16du:dateUtc="2024-12-19T09:29:00Z">
        <w:r w:rsidR="00D73D02">
          <w:rPr>
            <w:sz w:val="24"/>
          </w:rPr>
          <w:t xml:space="preserve"> and the Distribution Code Objectives</w:t>
        </w:r>
      </w:ins>
      <w:r w:rsidRPr="00782F0E">
        <w:rPr>
          <w:sz w:val="24"/>
        </w:rPr>
        <w:t>.</w:t>
      </w:r>
    </w:p>
    <w:p w14:paraId="5A1E3B88" w14:textId="77777777" w:rsidR="00321C75" w:rsidRDefault="00321C75" w:rsidP="00321C75">
      <w:pPr>
        <w:pStyle w:val="BodyText"/>
        <w:spacing w:after="0"/>
        <w:ind w:left="720"/>
        <w:jc w:val="both"/>
        <w:rPr>
          <w:sz w:val="24"/>
        </w:rPr>
      </w:pPr>
    </w:p>
    <w:p w14:paraId="54DEAF1E" w14:textId="77777777" w:rsidR="00321C75" w:rsidRPr="00DF3EDE" w:rsidRDefault="00321C75" w:rsidP="00321C75">
      <w:pPr>
        <w:pStyle w:val="BodyText"/>
        <w:numPr>
          <w:ilvl w:val="0"/>
          <w:numId w:val="22"/>
        </w:numPr>
        <w:suppressAutoHyphens w:val="0"/>
        <w:autoSpaceDN/>
        <w:spacing w:after="0"/>
        <w:jc w:val="both"/>
        <w:textAlignment w:val="auto"/>
        <w:rPr>
          <w:sz w:val="24"/>
        </w:rPr>
      </w:pPr>
      <w:r w:rsidRPr="00DF3EDE">
        <w:rPr>
          <w:sz w:val="24"/>
        </w:rPr>
        <w:t xml:space="preserve">In addition, the Workgroup shall consider and report on the following specific issues: </w:t>
      </w:r>
    </w:p>
    <w:p w14:paraId="7DF0F327" w14:textId="77777777" w:rsidR="00321C75" w:rsidRPr="00ED5C7C" w:rsidRDefault="00321C75" w:rsidP="00321C75">
      <w:pPr>
        <w:pStyle w:val="BodyText"/>
        <w:spacing w:after="0"/>
        <w:ind w:left="720"/>
        <w:jc w:val="both"/>
        <w:rPr>
          <w:sz w:val="24"/>
        </w:rPr>
      </w:pPr>
    </w:p>
    <w:tbl>
      <w:tblPr>
        <w:tblStyle w:val="TableGrid"/>
        <w:tblW w:w="0" w:type="auto"/>
        <w:tblInd w:w="-5" w:type="dxa"/>
        <w:tblLook w:val="04A0" w:firstRow="1" w:lastRow="0" w:firstColumn="1" w:lastColumn="0" w:noHBand="0" w:noVBand="1"/>
      </w:tblPr>
      <w:tblGrid>
        <w:gridCol w:w="6237"/>
        <w:gridCol w:w="3119"/>
      </w:tblGrid>
      <w:tr w:rsidR="00321C75" w:rsidRPr="001707C1" w14:paraId="735A623C" w14:textId="77777777" w:rsidTr="00B348B2">
        <w:tc>
          <w:tcPr>
            <w:tcW w:w="6237" w:type="dxa"/>
            <w:shd w:val="clear" w:color="auto" w:fill="3F0731"/>
          </w:tcPr>
          <w:p w14:paraId="1FAD1688" w14:textId="77777777" w:rsidR="00321C75" w:rsidRPr="001707C1" w:rsidRDefault="00321C75" w:rsidP="00D012D9">
            <w:pPr>
              <w:pStyle w:val="BodyText"/>
              <w:jc w:val="both"/>
              <w:rPr>
                <w:rFonts w:ascii="Arial" w:hAnsi="Arial" w:cs="Arial"/>
                <w:b/>
                <w:sz w:val="24"/>
              </w:rPr>
            </w:pPr>
            <w:r w:rsidRPr="001707C1">
              <w:rPr>
                <w:rFonts w:ascii="Arial" w:hAnsi="Arial" w:cs="Arial"/>
                <w:b/>
                <w:color w:val="FFFFFF" w:themeColor="background1"/>
                <w:sz w:val="24"/>
              </w:rPr>
              <w:t>Workgroup Term of Reference</w:t>
            </w:r>
          </w:p>
        </w:tc>
        <w:tc>
          <w:tcPr>
            <w:tcW w:w="3119" w:type="dxa"/>
            <w:shd w:val="clear" w:color="auto" w:fill="3F0731"/>
          </w:tcPr>
          <w:p w14:paraId="4E462085" w14:textId="045C1EC3" w:rsidR="00321C75" w:rsidRPr="001707C1" w:rsidRDefault="00321C75" w:rsidP="00D012D9">
            <w:pPr>
              <w:pStyle w:val="BodyText"/>
              <w:jc w:val="both"/>
              <w:rPr>
                <w:rFonts w:ascii="Arial" w:hAnsi="Arial" w:cs="Arial"/>
                <w:b/>
                <w:szCs w:val="22"/>
              </w:rPr>
            </w:pPr>
            <w:r w:rsidRPr="001707C1">
              <w:rPr>
                <w:rFonts w:ascii="Arial" w:hAnsi="Arial" w:cs="Arial"/>
                <w:b/>
                <w:color w:val="FFFFFF" w:themeColor="background1"/>
                <w:sz w:val="24"/>
                <w:szCs w:val="22"/>
              </w:rPr>
              <w:t>Location</w:t>
            </w:r>
            <w:r w:rsidR="00C43D1F">
              <w:rPr>
                <w:rFonts w:ascii="Arial" w:hAnsi="Arial" w:cs="Arial"/>
                <w:b/>
                <w:color w:val="FFFFFF" w:themeColor="background1"/>
                <w:sz w:val="24"/>
                <w:szCs w:val="22"/>
              </w:rPr>
              <w:t xml:space="preserve"> </w:t>
            </w:r>
            <w:r w:rsidRPr="001707C1">
              <w:rPr>
                <w:rFonts w:ascii="Arial" w:hAnsi="Arial" w:cs="Arial"/>
                <w:b/>
                <w:color w:val="FFFFFF" w:themeColor="background1"/>
                <w:sz w:val="24"/>
                <w:szCs w:val="22"/>
              </w:rPr>
              <w:t>in Workgroup Report (to be completed at Workgroup Report stage)</w:t>
            </w:r>
          </w:p>
        </w:tc>
      </w:tr>
      <w:tr w:rsidR="00321C75" w:rsidRPr="001707C1" w14:paraId="6CBEA44E" w14:textId="77777777" w:rsidTr="00B348B2">
        <w:tc>
          <w:tcPr>
            <w:tcW w:w="6237" w:type="dxa"/>
          </w:tcPr>
          <w:p w14:paraId="6D77826B" w14:textId="77777777" w:rsidR="00321C75" w:rsidRPr="00C43D1F" w:rsidRDefault="00321C75" w:rsidP="00321C75">
            <w:pPr>
              <w:pStyle w:val="BodyText"/>
              <w:numPr>
                <w:ilvl w:val="1"/>
                <w:numId w:val="22"/>
              </w:numPr>
              <w:suppressAutoHyphens w:val="0"/>
              <w:spacing w:before="120" w:after="120" w:line="300" w:lineRule="atLeast"/>
              <w:ind w:left="319"/>
              <w:jc w:val="both"/>
              <w:rPr>
                <w:rFonts w:ascii="Arial" w:hAnsi="Arial" w:cs="Arial"/>
                <w:sz w:val="22"/>
                <w:szCs w:val="22"/>
              </w:rPr>
            </w:pPr>
            <w:r w:rsidRPr="00C43D1F">
              <w:rPr>
                <w:rFonts w:ascii="Arial" w:hAnsi="Arial" w:cs="Arial"/>
                <w:sz w:val="22"/>
                <w:szCs w:val="22"/>
              </w:rPr>
              <w:t>Implementation and costs;</w:t>
            </w:r>
          </w:p>
        </w:tc>
        <w:tc>
          <w:tcPr>
            <w:tcW w:w="3119" w:type="dxa"/>
          </w:tcPr>
          <w:p w14:paraId="1CD32EFF" w14:textId="77777777" w:rsidR="00321C75" w:rsidRPr="001707C1" w:rsidRDefault="00321C75" w:rsidP="00D012D9">
            <w:pPr>
              <w:pStyle w:val="BodyText"/>
              <w:jc w:val="both"/>
              <w:rPr>
                <w:rFonts w:ascii="Arial" w:hAnsi="Arial" w:cs="Arial"/>
                <w:b/>
                <w:szCs w:val="22"/>
              </w:rPr>
            </w:pPr>
          </w:p>
        </w:tc>
      </w:tr>
      <w:tr w:rsidR="00321C75" w:rsidRPr="001707C1" w14:paraId="6F9B4F43" w14:textId="77777777" w:rsidTr="00B348B2">
        <w:tc>
          <w:tcPr>
            <w:tcW w:w="6237" w:type="dxa"/>
          </w:tcPr>
          <w:p w14:paraId="68B242F6" w14:textId="77777777" w:rsidR="00321C75" w:rsidRPr="00C43D1F"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Arial" w:hAnsi="Arial" w:cs="Arial"/>
              </w:rPr>
            </w:pPr>
            <w:r w:rsidRPr="00C43D1F">
              <w:rPr>
                <w:rFonts w:ascii="Arial" w:hAnsi="Arial" w:cs="Arial"/>
              </w:rPr>
              <w:t>Review draft legal text should it have been provided. If legal text is not submitted within the Grid Code Modification Proposal the Workgroup should be instructed to assist in the developing of the legal text;</w:t>
            </w:r>
          </w:p>
        </w:tc>
        <w:tc>
          <w:tcPr>
            <w:tcW w:w="3119" w:type="dxa"/>
          </w:tcPr>
          <w:p w14:paraId="19BFD6AC" w14:textId="77777777" w:rsidR="00321C75" w:rsidRPr="001707C1" w:rsidRDefault="00321C75" w:rsidP="00D012D9">
            <w:pPr>
              <w:pStyle w:val="BodyText"/>
              <w:jc w:val="both"/>
              <w:rPr>
                <w:rFonts w:ascii="Arial" w:hAnsi="Arial" w:cs="Arial"/>
                <w:b/>
                <w:szCs w:val="22"/>
              </w:rPr>
            </w:pPr>
          </w:p>
        </w:tc>
      </w:tr>
      <w:tr w:rsidR="00321C75" w:rsidRPr="001707C1" w14:paraId="7167D255" w14:textId="77777777" w:rsidTr="00B348B2">
        <w:tc>
          <w:tcPr>
            <w:tcW w:w="6237" w:type="dxa"/>
          </w:tcPr>
          <w:p w14:paraId="343CA1D2" w14:textId="77777777" w:rsidR="00321C75" w:rsidRPr="00C43D1F"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Arial" w:hAnsi="Arial" w:cs="Arial"/>
              </w:rPr>
            </w:pPr>
            <w:r w:rsidRPr="00C43D1F">
              <w:rPr>
                <w:rFonts w:ascii="Arial" w:hAnsi="Arial" w:cs="Arial"/>
              </w:rPr>
              <w:t xml:space="preserve">Consider whether any further Industry experts or stakeholders should be invited to participate within the Workgroup to ensure that all potentially affected stakeholders </w:t>
            </w:r>
            <w:proofErr w:type="gramStart"/>
            <w:r w:rsidRPr="00C43D1F">
              <w:rPr>
                <w:rFonts w:ascii="Arial" w:hAnsi="Arial" w:cs="Arial"/>
              </w:rPr>
              <w:t>have the opportunity to</w:t>
            </w:r>
            <w:proofErr w:type="gramEnd"/>
            <w:r w:rsidRPr="00C43D1F">
              <w:rPr>
                <w:rFonts w:ascii="Arial" w:hAnsi="Arial" w:cs="Arial"/>
              </w:rPr>
              <w:t xml:space="preserve"> be represented in the Workgroup. Demonstrate what has been done to cover this clearly in the report; and</w:t>
            </w:r>
          </w:p>
        </w:tc>
        <w:tc>
          <w:tcPr>
            <w:tcW w:w="3119" w:type="dxa"/>
          </w:tcPr>
          <w:p w14:paraId="1518BF19" w14:textId="77777777" w:rsidR="00321C75" w:rsidRPr="001707C1" w:rsidRDefault="00321C75" w:rsidP="00D012D9">
            <w:pPr>
              <w:pStyle w:val="BodyText"/>
              <w:jc w:val="both"/>
              <w:rPr>
                <w:rFonts w:ascii="Arial" w:hAnsi="Arial" w:cs="Arial"/>
                <w:b/>
                <w:szCs w:val="22"/>
              </w:rPr>
            </w:pPr>
          </w:p>
        </w:tc>
      </w:tr>
      <w:tr w:rsidR="00321C75" w:rsidRPr="001707C1" w14:paraId="571A868B" w14:textId="77777777" w:rsidTr="00B348B2">
        <w:tc>
          <w:tcPr>
            <w:tcW w:w="6237" w:type="dxa"/>
          </w:tcPr>
          <w:p w14:paraId="36FD062F" w14:textId="6B4716DE" w:rsidR="00321C75" w:rsidRPr="00C43D1F" w:rsidRDefault="00321C75" w:rsidP="00321C75">
            <w:pPr>
              <w:pStyle w:val="ListParagraph"/>
              <w:numPr>
                <w:ilvl w:val="1"/>
                <w:numId w:val="22"/>
              </w:numPr>
              <w:suppressAutoHyphens w:val="0"/>
              <w:autoSpaceDE w:val="0"/>
              <w:autoSpaceDN w:val="0"/>
              <w:adjustRightInd w:val="0"/>
              <w:snapToGrid w:val="0"/>
              <w:spacing w:after="0" w:line="240" w:lineRule="auto"/>
              <w:ind w:left="319"/>
              <w:contextualSpacing/>
              <w:rPr>
                <w:rFonts w:ascii="Arial" w:hAnsi="Arial" w:cs="Arial"/>
              </w:rPr>
            </w:pPr>
            <w:r w:rsidRPr="00C43D1F">
              <w:rPr>
                <w:rFonts w:ascii="Arial" w:hAnsi="Arial" w:cs="Arial"/>
              </w:rPr>
              <w:t>Consider implications</w:t>
            </w:r>
            <w:r w:rsidRPr="00C43D1F">
              <w:rPr>
                <w:rFonts w:ascii="Arial" w:hAnsi="Arial" w:cs="Arial"/>
                <w:b/>
              </w:rPr>
              <w:t xml:space="preserve"> </w:t>
            </w:r>
            <w:r w:rsidRPr="00C43D1F">
              <w:rPr>
                <w:rFonts w:ascii="Arial" w:hAnsi="Arial" w:cs="Arial"/>
                <w:bCs/>
              </w:rPr>
              <w:t>to sections linked to the Regulated Sections of the Grid Code</w:t>
            </w:r>
            <w:r w:rsidR="00ED4C96">
              <w:rPr>
                <w:rFonts w:ascii="Arial" w:hAnsi="Arial" w:cs="Arial"/>
                <w:bCs/>
              </w:rPr>
              <w:t>;</w:t>
            </w:r>
          </w:p>
        </w:tc>
        <w:tc>
          <w:tcPr>
            <w:tcW w:w="3119" w:type="dxa"/>
          </w:tcPr>
          <w:p w14:paraId="23E303EE" w14:textId="77777777" w:rsidR="00321C75" w:rsidRPr="001707C1" w:rsidRDefault="00321C75" w:rsidP="00D012D9">
            <w:pPr>
              <w:pStyle w:val="BodyText"/>
              <w:jc w:val="both"/>
              <w:rPr>
                <w:rFonts w:ascii="Arial" w:hAnsi="Arial" w:cs="Arial"/>
                <w:b/>
                <w:szCs w:val="22"/>
              </w:rPr>
            </w:pPr>
          </w:p>
        </w:tc>
      </w:tr>
      <w:tr w:rsidR="005D728D" w:rsidRPr="001707C1" w14:paraId="7C0AD49B" w14:textId="77777777" w:rsidTr="00B348B2">
        <w:tc>
          <w:tcPr>
            <w:tcW w:w="6237" w:type="dxa"/>
          </w:tcPr>
          <w:p w14:paraId="2DB5B47E" w14:textId="2069EEE2" w:rsidR="005D728D" w:rsidRPr="00C43D1F" w:rsidRDefault="00CB1A90" w:rsidP="0035786B">
            <w:pPr>
              <w:pStyle w:val="ListParagraph"/>
              <w:numPr>
                <w:ilvl w:val="1"/>
                <w:numId w:val="22"/>
              </w:numPr>
              <w:suppressAutoHyphens w:val="0"/>
              <w:autoSpaceDE w:val="0"/>
              <w:adjustRightInd w:val="0"/>
              <w:snapToGrid w:val="0"/>
              <w:spacing w:after="0" w:line="240" w:lineRule="auto"/>
              <w:ind w:left="319"/>
              <w:contextualSpacing/>
              <w:rPr>
                <w:rFonts w:ascii="Arial" w:hAnsi="Arial" w:cs="Arial"/>
              </w:rPr>
            </w:pPr>
            <w:r w:rsidRPr="00C43D1F">
              <w:rPr>
                <w:rFonts w:ascii="Arial" w:hAnsi="Arial" w:cs="Arial"/>
              </w:rPr>
              <w:t xml:space="preserve">Consider </w:t>
            </w:r>
            <w:del w:id="22" w:author="Creighton, Alan (Northern Powergrid)" w:date="2024-12-19T09:42:00Z" w16du:dateUtc="2024-12-19T09:42:00Z">
              <w:r w:rsidRPr="00C43D1F" w:rsidDel="0035786B">
                <w:rPr>
                  <w:rFonts w:ascii="Arial" w:hAnsi="Arial" w:cs="Arial"/>
                </w:rPr>
                <w:delText xml:space="preserve">all </w:delText>
              </w:r>
            </w:del>
            <w:r w:rsidRPr="00C43D1F">
              <w:rPr>
                <w:rFonts w:ascii="Arial" w:hAnsi="Arial" w:cs="Arial"/>
              </w:rPr>
              <w:t>the implications for Network Operators (DNO</w:t>
            </w:r>
            <w:ins w:id="23" w:author="Lizzie Timmins (NESO)" w:date="2025-01-22T13:45:00Z" w16du:dateUtc="2025-01-22T13:45:00Z">
              <w:r w:rsidR="00C76D3C">
                <w:rPr>
                  <w:rFonts w:ascii="Arial" w:hAnsi="Arial" w:cs="Arial"/>
                </w:rPr>
                <w:t>/</w:t>
              </w:r>
              <w:proofErr w:type="spellStart"/>
              <w:r w:rsidR="00C76D3C">
                <w:rPr>
                  <w:rFonts w:ascii="Arial" w:hAnsi="Arial" w:cs="Arial"/>
                </w:rPr>
                <w:t>iDNO</w:t>
              </w:r>
            </w:ins>
            <w:r w:rsidRPr="00C43D1F">
              <w:rPr>
                <w:rFonts w:ascii="Arial" w:hAnsi="Arial" w:cs="Arial"/>
              </w:rPr>
              <w:t>’s</w:t>
            </w:r>
            <w:proofErr w:type="spellEnd"/>
            <w:r w:rsidRPr="00C43D1F">
              <w:rPr>
                <w:rFonts w:ascii="Arial" w:hAnsi="Arial" w:cs="Arial"/>
              </w:rPr>
              <w:t>) of the modification proposal</w:t>
            </w:r>
            <w:ins w:id="24" w:author="Creighton, Alan (Northern Powergrid)" w:date="2024-12-19T09:42:00Z" w16du:dateUtc="2024-12-19T09:42:00Z">
              <w:r w:rsidR="0035786B">
                <w:rPr>
                  <w:rFonts w:ascii="Arial" w:hAnsi="Arial" w:cs="Arial"/>
                </w:rPr>
                <w:t xml:space="preserve">, including the design and </w:t>
              </w:r>
            </w:ins>
            <w:ins w:id="25" w:author="Creighton, Alan (Northern Powergrid)" w:date="2024-12-19T09:43:00Z" w16du:dateUtc="2024-12-19T09:43:00Z">
              <w:r w:rsidR="0035786B">
                <w:rPr>
                  <w:rFonts w:ascii="Arial" w:hAnsi="Arial" w:cs="Arial"/>
                </w:rPr>
                <w:t xml:space="preserve">implementation of the </w:t>
              </w:r>
              <w:r w:rsidR="0035786B" w:rsidRPr="00C43D1F">
                <w:rPr>
                  <w:rFonts w:ascii="Arial" w:hAnsi="Arial" w:cs="Arial"/>
                </w:rPr>
                <w:t>Demand Control Restoration Protocol</w:t>
              </w:r>
            </w:ins>
            <w:r w:rsidRPr="00C43D1F">
              <w:rPr>
                <w:rFonts w:ascii="Arial" w:hAnsi="Arial" w:cs="Arial"/>
              </w:rPr>
              <w:t>; </w:t>
            </w:r>
          </w:p>
        </w:tc>
        <w:tc>
          <w:tcPr>
            <w:tcW w:w="3119" w:type="dxa"/>
          </w:tcPr>
          <w:p w14:paraId="2ED9FEA5" w14:textId="77777777" w:rsidR="005D728D" w:rsidRPr="001707C1" w:rsidRDefault="005D728D" w:rsidP="00D012D9">
            <w:pPr>
              <w:pStyle w:val="BodyText"/>
              <w:jc w:val="both"/>
              <w:rPr>
                <w:b/>
                <w:szCs w:val="22"/>
              </w:rPr>
            </w:pPr>
          </w:p>
        </w:tc>
      </w:tr>
      <w:tr w:rsidR="005D728D" w:rsidRPr="001707C1" w14:paraId="4052FFB7" w14:textId="77777777" w:rsidTr="00B348B2">
        <w:tc>
          <w:tcPr>
            <w:tcW w:w="6237" w:type="dxa"/>
          </w:tcPr>
          <w:p w14:paraId="0894A2E3" w14:textId="450B2D38" w:rsidR="005D728D" w:rsidRPr="00C43D1F" w:rsidRDefault="000513DE" w:rsidP="0035786B">
            <w:pPr>
              <w:pStyle w:val="ListParagraph"/>
              <w:numPr>
                <w:ilvl w:val="1"/>
                <w:numId w:val="22"/>
              </w:numPr>
              <w:suppressAutoHyphens w:val="0"/>
              <w:autoSpaceDE w:val="0"/>
              <w:adjustRightInd w:val="0"/>
              <w:snapToGrid w:val="0"/>
              <w:spacing w:after="0" w:line="240" w:lineRule="auto"/>
              <w:ind w:left="319"/>
              <w:contextualSpacing/>
              <w:rPr>
                <w:rFonts w:ascii="Arial" w:hAnsi="Arial" w:cs="Arial"/>
              </w:rPr>
            </w:pPr>
            <w:r w:rsidRPr="00C43D1F">
              <w:rPr>
                <w:rFonts w:ascii="Arial" w:hAnsi="Arial" w:cs="Arial"/>
              </w:rPr>
              <w:t>Consider how the Demand Control Restoration Protocol (DCRP) will be instructed; </w:t>
            </w:r>
          </w:p>
        </w:tc>
        <w:tc>
          <w:tcPr>
            <w:tcW w:w="3119" w:type="dxa"/>
          </w:tcPr>
          <w:p w14:paraId="49398FEB" w14:textId="77777777" w:rsidR="005D728D" w:rsidRPr="001707C1" w:rsidRDefault="005D728D" w:rsidP="00D012D9">
            <w:pPr>
              <w:pStyle w:val="BodyText"/>
              <w:jc w:val="both"/>
              <w:rPr>
                <w:b/>
                <w:szCs w:val="22"/>
              </w:rPr>
            </w:pPr>
          </w:p>
        </w:tc>
      </w:tr>
      <w:tr w:rsidR="005D728D" w:rsidRPr="001707C1" w14:paraId="53EB830A" w14:textId="77777777" w:rsidTr="00B348B2">
        <w:tc>
          <w:tcPr>
            <w:tcW w:w="6237" w:type="dxa"/>
          </w:tcPr>
          <w:p w14:paraId="601A738E" w14:textId="3A71B9B2" w:rsidR="005D728D" w:rsidRPr="00C43D1F" w:rsidRDefault="000513DE" w:rsidP="0035786B">
            <w:pPr>
              <w:pStyle w:val="ListParagraph"/>
              <w:numPr>
                <w:ilvl w:val="1"/>
                <w:numId w:val="22"/>
              </w:numPr>
              <w:suppressAutoHyphens w:val="0"/>
              <w:autoSpaceDE w:val="0"/>
              <w:adjustRightInd w:val="0"/>
              <w:snapToGrid w:val="0"/>
              <w:spacing w:after="0" w:line="240" w:lineRule="auto"/>
              <w:ind w:left="319"/>
              <w:contextualSpacing/>
              <w:rPr>
                <w:rFonts w:ascii="Arial" w:hAnsi="Arial" w:cs="Arial"/>
              </w:rPr>
            </w:pPr>
            <w:r w:rsidRPr="00C43D1F">
              <w:rPr>
                <w:rFonts w:ascii="Arial" w:hAnsi="Arial" w:cs="Arial"/>
              </w:rPr>
              <w:t xml:space="preserve">Consider </w:t>
            </w:r>
            <w:ins w:id="26" w:author="Creighton, Alan (Northern Powergrid)" w:date="2024-12-19T09:43:00Z" w16du:dateUtc="2024-12-19T09:43:00Z">
              <w:r w:rsidR="0035786B">
                <w:rPr>
                  <w:rFonts w:ascii="Arial" w:hAnsi="Arial" w:cs="Arial"/>
                </w:rPr>
                <w:t xml:space="preserve">the </w:t>
              </w:r>
            </w:ins>
            <w:r w:rsidRPr="00C43D1F">
              <w:rPr>
                <w:rFonts w:ascii="Arial" w:hAnsi="Arial" w:cs="Arial"/>
              </w:rPr>
              <w:t xml:space="preserve">ownership </w:t>
            </w:r>
            <w:ins w:id="27" w:author="Creighton, Alan (Northern Powergrid)" w:date="2024-12-19T09:43:00Z" w16du:dateUtc="2024-12-19T09:43:00Z">
              <w:r w:rsidR="0035786B">
                <w:rPr>
                  <w:rFonts w:ascii="Arial" w:hAnsi="Arial" w:cs="Arial"/>
                </w:rPr>
                <w:t xml:space="preserve">and governance </w:t>
              </w:r>
            </w:ins>
            <w:r w:rsidRPr="00C43D1F">
              <w:rPr>
                <w:rFonts w:ascii="Arial" w:hAnsi="Arial" w:cs="Arial"/>
              </w:rPr>
              <w:t xml:space="preserve">of the </w:t>
            </w:r>
            <w:ins w:id="28" w:author="Creighton, Alan (Northern Powergrid)" w:date="2024-12-19T09:31:00Z" w16du:dateUtc="2024-12-19T09:31:00Z">
              <w:r w:rsidR="00D73D02" w:rsidRPr="00C43D1F">
                <w:rPr>
                  <w:rFonts w:ascii="Arial" w:hAnsi="Arial" w:cs="Arial"/>
                </w:rPr>
                <w:t>Demand Control Restoration Protocol</w:t>
              </w:r>
            </w:ins>
            <w:del w:id="29" w:author="Creighton, Alan (Northern Powergrid)" w:date="2024-12-19T09:31:00Z" w16du:dateUtc="2024-12-19T09:31:00Z">
              <w:r w:rsidRPr="00C43D1F" w:rsidDel="00D73D02">
                <w:rPr>
                  <w:rFonts w:ascii="Arial" w:hAnsi="Arial" w:cs="Arial"/>
                </w:rPr>
                <w:delText>protocols</w:delText>
              </w:r>
            </w:del>
            <w:r w:rsidRPr="00C43D1F">
              <w:rPr>
                <w:rFonts w:ascii="Arial" w:hAnsi="Arial" w:cs="Arial"/>
              </w:rPr>
              <w:t>; </w:t>
            </w:r>
          </w:p>
        </w:tc>
        <w:tc>
          <w:tcPr>
            <w:tcW w:w="3119" w:type="dxa"/>
          </w:tcPr>
          <w:p w14:paraId="71D0020C" w14:textId="77777777" w:rsidR="005D728D" w:rsidRPr="001707C1" w:rsidRDefault="005D728D" w:rsidP="00D012D9">
            <w:pPr>
              <w:pStyle w:val="BodyText"/>
              <w:jc w:val="both"/>
              <w:rPr>
                <w:b/>
                <w:szCs w:val="22"/>
              </w:rPr>
            </w:pPr>
          </w:p>
        </w:tc>
      </w:tr>
      <w:tr w:rsidR="007E08E6" w:rsidRPr="001707C1" w14:paraId="17241659" w14:textId="77777777" w:rsidTr="00B348B2">
        <w:tc>
          <w:tcPr>
            <w:tcW w:w="6237" w:type="dxa"/>
          </w:tcPr>
          <w:p w14:paraId="581EAC73" w14:textId="31CA97E3" w:rsidR="00C92657" w:rsidRPr="00C43D1F" w:rsidRDefault="00E75EE0" w:rsidP="0035786B">
            <w:pPr>
              <w:pStyle w:val="ListParagraph"/>
              <w:numPr>
                <w:ilvl w:val="1"/>
                <w:numId w:val="22"/>
              </w:numPr>
              <w:suppressAutoHyphens w:val="0"/>
              <w:autoSpaceDE w:val="0"/>
              <w:adjustRightInd w:val="0"/>
              <w:snapToGrid w:val="0"/>
              <w:spacing w:after="0" w:line="240" w:lineRule="auto"/>
              <w:ind w:left="319"/>
              <w:contextualSpacing/>
              <w:rPr>
                <w:rFonts w:ascii="Arial" w:hAnsi="Arial" w:cs="Arial"/>
              </w:rPr>
            </w:pPr>
            <w:r w:rsidRPr="00C43D1F">
              <w:rPr>
                <w:rFonts w:ascii="Arial" w:hAnsi="Arial" w:cs="Arial"/>
              </w:rPr>
              <w:t xml:space="preserve">Review </w:t>
            </w:r>
            <w:ins w:id="30" w:author="Creighton, Alan (Northern Powergrid)" w:date="2024-12-19T09:43:00Z" w16du:dateUtc="2024-12-19T09:43:00Z">
              <w:r w:rsidR="0035786B">
                <w:rPr>
                  <w:rFonts w:ascii="Arial" w:hAnsi="Arial" w:cs="Arial"/>
                </w:rPr>
                <w:t xml:space="preserve">the proposal </w:t>
              </w:r>
            </w:ins>
            <w:r w:rsidRPr="00C43D1F">
              <w:rPr>
                <w:rFonts w:ascii="Arial" w:hAnsi="Arial" w:cs="Arial"/>
              </w:rPr>
              <w:t>to ensure there are no unintended consequences with other aspects of OC6; </w:t>
            </w:r>
            <w:ins w:id="31" w:author="Creighton, Alan (Northern Powergrid)" w:date="2024-12-19T09:37:00Z" w16du:dateUtc="2024-12-19T09:37:00Z">
              <w:r w:rsidR="00C92657">
                <w:rPr>
                  <w:rFonts w:ascii="Arial" w:hAnsi="Arial" w:cs="Arial"/>
                </w:rPr>
                <w:t>for exampl</w:t>
              </w:r>
            </w:ins>
            <w:ins w:id="32" w:author="Creighton, Alan (Northern Powergrid)" w:date="2024-12-19T09:38:00Z" w16du:dateUtc="2024-12-19T09:38:00Z">
              <w:r w:rsidR="00C92657">
                <w:rPr>
                  <w:rFonts w:ascii="Arial" w:hAnsi="Arial" w:cs="Arial"/>
                </w:rPr>
                <w:t xml:space="preserve">e, </w:t>
              </w:r>
              <w:r w:rsidR="00C92657" w:rsidRPr="0035786B">
                <w:rPr>
                  <w:rFonts w:ascii="Arial" w:hAnsi="Arial" w:cs="Arial"/>
                </w:rPr>
                <w:t xml:space="preserve">overlap and / or interaction between OC6 demand control / disconnection blocks, LFDD blocks and </w:t>
              </w:r>
            </w:ins>
            <w:ins w:id="33" w:author="Creighton, Alan (Northern Powergrid)" w:date="2024-12-19T09:44:00Z" w16du:dateUtc="2024-12-19T09:44:00Z">
              <w:r w:rsidR="0035786B" w:rsidRPr="00C43D1F">
                <w:rPr>
                  <w:rFonts w:ascii="Arial" w:hAnsi="Arial" w:cs="Arial"/>
                </w:rPr>
                <w:t>Demand Control Restoration Protocol</w:t>
              </w:r>
            </w:ins>
            <w:ins w:id="34" w:author="Creighton, Alan (Northern Powergrid)" w:date="2024-12-19T09:38:00Z" w16du:dateUtc="2024-12-19T09:38:00Z">
              <w:r w:rsidR="00C92657" w:rsidRPr="0035786B">
                <w:rPr>
                  <w:rFonts w:ascii="Arial" w:hAnsi="Arial" w:cs="Arial"/>
                </w:rPr>
                <w:t xml:space="preserve"> rotation blocks</w:t>
              </w:r>
              <w:r w:rsidR="00C92657">
                <w:rPr>
                  <w:rFonts w:ascii="Arial" w:hAnsi="Arial" w:cs="Arial"/>
                </w:rPr>
                <w:t>.</w:t>
              </w:r>
            </w:ins>
          </w:p>
        </w:tc>
        <w:tc>
          <w:tcPr>
            <w:tcW w:w="3119" w:type="dxa"/>
          </w:tcPr>
          <w:p w14:paraId="2BCA9E35" w14:textId="77777777" w:rsidR="007E08E6" w:rsidRPr="001707C1" w:rsidRDefault="007E08E6" w:rsidP="00D012D9">
            <w:pPr>
              <w:pStyle w:val="BodyText"/>
              <w:jc w:val="both"/>
              <w:rPr>
                <w:b/>
                <w:szCs w:val="22"/>
              </w:rPr>
            </w:pPr>
          </w:p>
        </w:tc>
      </w:tr>
      <w:tr w:rsidR="005D728D" w:rsidRPr="001707C1" w14:paraId="7817D667" w14:textId="77777777" w:rsidTr="00B348B2">
        <w:tc>
          <w:tcPr>
            <w:tcW w:w="6237" w:type="dxa"/>
          </w:tcPr>
          <w:p w14:paraId="655824FA" w14:textId="5B1D2E65" w:rsidR="005D728D" w:rsidRPr="00237F65" w:rsidRDefault="00237F65" w:rsidP="0035786B">
            <w:pPr>
              <w:pStyle w:val="ListParagraph"/>
              <w:numPr>
                <w:ilvl w:val="1"/>
                <w:numId w:val="22"/>
              </w:numPr>
              <w:suppressAutoHyphens w:val="0"/>
              <w:autoSpaceDE w:val="0"/>
              <w:adjustRightInd w:val="0"/>
              <w:snapToGrid w:val="0"/>
              <w:spacing w:after="0" w:line="240" w:lineRule="auto"/>
              <w:ind w:left="319"/>
              <w:contextualSpacing/>
              <w:rPr>
                <w:rFonts w:ascii="Arial" w:hAnsi="Arial" w:cs="Arial"/>
              </w:rPr>
            </w:pPr>
            <w:ins w:id="35" w:author="Lizzie Timmins (NESO)" w:date="2025-01-22T13:44:00Z" w16du:dateUtc="2025-01-22T13:44:00Z">
              <w:r w:rsidRPr="00237F65">
                <w:rPr>
                  <w:rFonts w:ascii="Arial" w:hAnsi="Arial" w:cs="Arial"/>
                </w:rPr>
                <w:t>Identify DNO</w:t>
              </w:r>
            </w:ins>
            <w:ins w:id="36" w:author="Lizzie Timmins (NESO)" w:date="2025-01-22T13:45:00Z" w16du:dateUtc="2025-01-22T13:45:00Z">
              <w:r w:rsidR="00C76D3C">
                <w:rPr>
                  <w:rFonts w:ascii="Arial" w:hAnsi="Arial" w:cs="Arial"/>
                </w:rPr>
                <w:t>/iDNO</w:t>
              </w:r>
            </w:ins>
            <w:ins w:id="37" w:author="Lizzie Timmins (NESO)" w:date="2025-01-22T13:44:00Z" w16du:dateUtc="2025-01-22T13:44:00Z">
              <w:r w:rsidRPr="00237F65">
                <w:rPr>
                  <w:rFonts w:ascii="Arial" w:hAnsi="Arial" w:cs="Arial"/>
                </w:rPr>
                <w:t xml:space="preserve"> license / regulatory obligations and incentives could be impacted by the Demand Control Rotation Protocol and whether the G</w:t>
              </w:r>
            </w:ins>
            <w:ins w:id="38" w:author="Lizzie Timmins (NESO)" w:date="2025-01-22T13:45:00Z" w16du:dateUtc="2025-01-22T13:45:00Z">
              <w:r>
                <w:rPr>
                  <w:rFonts w:ascii="Arial" w:hAnsi="Arial" w:cs="Arial"/>
                </w:rPr>
                <w:t xml:space="preserve">rid </w:t>
              </w:r>
            </w:ins>
            <w:ins w:id="39" w:author="Lizzie Timmins (NESO)" w:date="2025-01-22T13:44:00Z" w16du:dateUtc="2025-01-22T13:44:00Z">
              <w:r w:rsidRPr="00237F65">
                <w:rPr>
                  <w:rFonts w:ascii="Arial" w:hAnsi="Arial" w:cs="Arial"/>
                </w:rPr>
                <w:t>Code could exempt a D</w:t>
              </w:r>
            </w:ins>
            <w:ins w:id="40" w:author="Lizzie Timmins (NESO)" w:date="2025-01-22T13:45:00Z" w16du:dateUtc="2025-01-22T13:45:00Z">
              <w:r w:rsidR="00C76D3C">
                <w:rPr>
                  <w:rFonts w:ascii="Arial" w:hAnsi="Arial" w:cs="Arial"/>
                </w:rPr>
                <w:t>N</w:t>
              </w:r>
            </w:ins>
            <w:ins w:id="41" w:author="Lizzie Timmins (NESO)" w:date="2025-01-22T13:44:00Z" w16du:dateUtc="2025-01-22T13:44:00Z">
              <w:r w:rsidRPr="00237F65">
                <w:rPr>
                  <w:rFonts w:ascii="Arial" w:hAnsi="Arial" w:cs="Arial"/>
                </w:rPr>
                <w:t>O</w:t>
              </w:r>
            </w:ins>
            <w:ins w:id="42" w:author="Lizzie Timmins (NESO)" w:date="2025-01-22T13:46:00Z" w16du:dateUtc="2025-01-22T13:46:00Z">
              <w:r w:rsidR="00C76D3C">
                <w:rPr>
                  <w:rFonts w:ascii="Arial" w:hAnsi="Arial" w:cs="Arial"/>
                </w:rPr>
                <w:t>/iDNO</w:t>
              </w:r>
            </w:ins>
            <w:ins w:id="43" w:author="Lizzie Timmins (NESO)" w:date="2025-01-22T13:44:00Z" w16du:dateUtc="2025-01-22T13:44:00Z">
              <w:r w:rsidRPr="00237F65">
                <w:rPr>
                  <w:rFonts w:ascii="Arial" w:hAnsi="Arial" w:cs="Arial"/>
                </w:rPr>
                <w:t xml:space="preserve"> from those license / regulatory obligations and incentives</w:t>
              </w:r>
            </w:ins>
            <w:ins w:id="44" w:author="Lizzie Timmins (NESO)" w:date="2025-01-22T13:45:00Z" w16du:dateUtc="2025-01-22T13:45:00Z">
              <w:r w:rsidR="00C76D3C">
                <w:rPr>
                  <w:rFonts w:ascii="Arial" w:hAnsi="Arial" w:cs="Arial"/>
                </w:rPr>
                <w:t>;</w:t>
              </w:r>
            </w:ins>
            <w:ins w:id="45" w:author="Lizzie Timmins (NESO)" w:date="2025-01-22T13:44:00Z" w16du:dateUtc="2025-01-22T13:44:00Z">
              <w:r w:rsidRPr="00237F65">
                <w:rPr>
                  <w:rFonts w:ascii="Arial" w:hAnsi="Arial" w:cs="Arial"/>
                </w:rPr>
                <w:t xml:space="preserve">  </w:t>
              </w:r>
            </w:ins>
            <w:del w:id="46" w:author="Lizzie Timmins (NESO)" w:date="2025-01-22T13:44:00Z" w16du:dateUtc="2025-01-22T13:44:00Z">
              <w:r w:rsidR="00E75EE0" w:rsidRPr="00237F65" w:rsidDel="00237F65">
                <w:rPr>
                  <w:rFonts w:ascii="Arial" w:hAnsi="Arial" w:cs="Arial"/>
                </w:rPr>
                <w:delText>Understand how the Grid Code could exempt a (Network Operator) DNO from its licensed/incentivised obligations; </w:delText>
              </w:r>
            </w:del>
          </w:p>
        </w:tc>
        <w:tc>
          <w:tcPr>
            <w:tcW w:w="3119" w:type="dxa"/>
          </w:tcPr>
          <w:p w14:paraId="018F78BF" w14:textId="77777777" w:rsidR="005D728D" w:rsidRPr="001707C1" w:rsidRDefault="005D728D" w:rsidP="00D012D9">
            <w:pPr>
              <w:pStyle w:val="BodyText"/>
              <w:jc w:val="both"/>
              <w:rPr>
                <w:b/>
                <w:szCs w:val="22"/>
              </w:rPr>
            </w:pPr>
          </w:p>
        </w:tc>
      </w:tr>
      <w:tr w:rsidR="00227B2A" w:rsidRPr="001707C1" w14:paraId="1700326C" w14:textId="77777777" w:rsidTr="00B348B2">
        <w:tc>
          <w:tcPr>
            <w:tcW w:w="6237" w:type="dxa"/>
          </w:tcPr>
          <w:p w14:paraId="69853DC9" w14:textId="31878B46" w:rsidR="00227B2A" w:rsidRPr="00C43D1F" w:rsidRDefault="00843A38" w:rsidP="0035786B">
            <w:pPr>
              <w:pStyle w:val="ListParagraph"/>
              <w:numPr>
                <w:ilvl w:val="1"/>
                <w:numId w:val="22"/>
              </w:numPr>
              <w:suppressAutoHyphens w:val="0"/>
              <w:autoSpaceDE w:val="0"/>
              <w:adjustRightInd w:val="0"/>
              <w:snapToGrid w:val="0"/>
              <w:spacing w:after="0" w:line="240" w:lineRule="auto"/>
              <w:ind w:left="319"/>
              <w:contextualSpacing/>
              <w:rPr>
                <w:rFonts w:ascii="Arial" w:hAnsi="Arial" w:cs="Arial"/>
              </w:rPr>
            </w:pPr>
            <w:r w:rsidRPr="00C43D1F">
              <w:rPr>
                <w:rFonts w:ascii="Arial" w:hAnsi="Arial" w:cs="Arial"/>
              </w:rPr>
              <w:t xml:space="preserve">Consider </w:t>
            </w:r>
            <w:ins w:id="47" w:author="Creighton, Alan (Northern Powergrid)" w:date="2024-12-19T09:44:00Z" w16du:dateUtc="2024-12-19T09:44:00Z">
              <w:r w:rsidR="0035786B">
                <w:rPr>
                  <w:rFonts w:ascii="Arial" w:hAnsi="Arial" w:cs="Arial"/>
                </w:rPr>
                <w:t xml:space="preserve">whether there are any </w:t>
              </w:r>
            </w:ins>
            <w:r w:rsidRPr="00C43D1F">
              <w:rPr>
                <w:rFonts w:ascii="Arial" w:hAnsi="Arial" w:cs="Arial"/>
              </w:rPr>
              <w:t>changes required to the Distribution Code (DCode)</w:t>
            </w:r>
            <w:ins w:id="48" w:author="Creighton, Alan (Northern Powergrid)" w:date="2024-12-19T09:44:00Z" w16du:dateUtc="2024-12-19T09:44:00Z">
              <w:r w:rsidR="0035786B">
                <w:rPr>
                  <w:rFonts w:ascii="Arial" w:hAnsi="Arial" w:cs="Arial"/>
                </w:rPr>
                <w:t>, partic</w:t>
              </w:r>
            </w:ins>
            <w:ins w:id="49" w:author="Creighton, Alan (Northern Powergrid)" w:date="2024-12-19T09:45:00Z" w16du:dateUtc="2024-12-19T09:45:00Z">
              <w:r w:rsidR="0035786B">
                <w:rPr>
                  <w:rFonts w:ascii="Arial" w:hAnsi="Arial" w:cs="Arial"/>
                </w:rPr>
                <w:t>ularly DOC6</w:t>
              </w:r>
            </w:ins>
            <w:ins w:id="50" w:author="Lizzie Timmins (NESO)" w:date="2025-01-22T13:44:00Z" w16du:dateUtc="2025-01-22T13:44:00Z">
              <w:r w:rsidR="00237F65">
                <w:rPr>
                  <w:rFonts w:ascii="Arial" w:hAnsi="Arial" w:cs="Arial"/>
                </w:rPr>
                <w:t>.</w:t>
              </w:r>
            </w:ins>
          </w:p>
        </w:tc>
        <w:tc>
          <w:tcPr>
            <w:tcW w:w="3119" w:type="dxa"/>
          </w:tcPr>
          <w:p w14:paraId="37A02D8C" w14:textId="77777777" w:rsidR="00227B2A" w:rsidRPr="001707C1" w:rsidRDefault="00227B2A" w:rsidP="00D012D9">
            <w:pPr>
              <w:pStyle w:val="BodyText"/>
              <w:jc w:val="both"/>
              <w:rPr>
                <w:b/>
                <w:szCs w:val="22"/>
              </w:rPr>
            </w:pPr>
          </w:p>
        </w:tc>
      </w:tr>
    </w:tbl>
    <w:p w14:paraId="7BE1E239" w14:textId="77777777" w:rsidR="00321C75" w:rsidRPr="009F47CD" w:rsidRDefault="00321C75" w:rsidP="00321C75">
      <w:pPr>
        <w:pStyle w:val="BodyText"/>
        <w:rPr>
          <w:sz w:val="24"/>
        </w:rPr>
      </w:pPr>
    </w:p>
    <w:p w14:paraId="23B09939" w14:textId="1326EBEA" w:rsidR="00321C75" w:rsidRPr="009F47CD"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9F47CD">
        <w:rPr>
          <w:color w:val="000000"/>
          <w:sz w:val="24"/>
          <w:lang w:val="x-none"/>
        </w:rPr>
        <w:t>As per Grid Code GR20.8 (a) and (b) the Workgroup should seek clarification and</w:t>
      </w:r>
      <w:r w:rsidRPr="009F47CD">
        <w:rPr>
          <w:color w:val="000000"/>
          <w:sz w:val="24"/>
        </w:rPr>
        <w:t xml:space="preserve"> </w:t>
      </w:r>
      <w:r w:rsidRPr="009F47CD">
        <w:rPr>
          <w:color w:val="000000"/>
          <w:sz w:val="24"/>
          <w:lang w:val="x-none"/>
        </w:rPr>
        <w:t xml:space="preserve">guidance from the Grid Code Review Panel </w:t>
      </w:r>
      <w:ins w:id="51" w:author="Creighton, Alan (Northern Powergrid)" w:date="2024-12-19T09:32:00Z" w16du:dateUtc="2024-12-19T09:32:00Z">
        <w:r w:rsidR="00D73D02">
          <w:rPr>
            <w:color w:val="000000"/>
            <w:sz w:val="24"/>
            <w:lang w:val="x-none"/>
          </w:rPr>
          <w:t xml:space="preserve">and / or the Distribution Code Review Panel </w:t>
        </w:r>
      </w:ins>
      <w:r w:rsidRPr="009F47CD">
        <w:rPr>
          <w:color w:val="000000"/>
          <w:sz w:val="24"/>
          <w:lang w:val="x-none"/>
        </w:rPr>
        <w:t>when appropriate and required.</w:t>
      </w:r>
    </w:p>
    <w:p w14:paraId="48F2E491" w14:textId="77777777" w:rsidR="00321C75" w:rsidRPr="009F47CD" w:rsidRDefault="00321C75" w:rsidP="00321C75">
      <w:pPr>
        <w:autoSpaceDE w:val="0"/>
        <w:adjustRightInd w:val="0"/>
        <w:snapToGrid w:val="0"/>
        <w:rPr>
          <w:color w:val="000000"/>
          <w:sz w:val="24"/>
          <w:lang w:val="x-none"/>
        </w:rPr>
      </w:pPr>
    </w:p>
    <w:p w14:paraId="293765BF" w14:textId="2B2B19A5" w:rsidR="00321C75" w:rsidRPr="009F47CD"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9F47CD">
        <w:rPr>
          <w:color w:val="000000"/>
          <w:sz w:val="24"/>
          <w:lang w:val="x-none"/>
        </w:rPr>
        <w:t>The Workgroup is responsible for the formulation and evaluation of any Workgroup</w:t>
      </w:r>
      <w:r w:rsidRPr="009F47CD">
        <w:rPr>
          <w:color w:val="000000"/>
          <w:sz w:val="24"/>
        </w:rPr>
        <w:t xml:space="preserve"> </w:t>
      </w:r>
      <w:r w:rsidRPr="009F47CD">
        <w:rPr>
          <w:color w:val="000000"/>
          <w:sz w:val="24"/>
          <w:lang w:val="x-none"/>
        </w:rPr>
        <w:t>Alternative Grid Code Modifications arising from Group discussions which would, as</w:t>
      </w:r>
      <w:r w:rsidRPr="009F47CD">
        <w:rPr>
          <w:color w:val="000000"/>
          <w:sz w:val="24"/>
        </w:rPr>
        <w:t xml:space="preserve"> </w:t>
      </w:r>
      <w:r w:rsidRPr="009F47CD">
        <w:rPr>
          <w:color w:val="000000"/>
          <w:sz w:val="24"/>
          <w:lang w:val="x-none"/>
        </w:rPr>
        <w:t>compared with the Modification Proposal or the current version of the Grid Code, better</w:t>
      </w:r>
      <w:r w:rsidRPr="009F47CD">
        <w:rPr>
          <w:color w:val="000000"/>
          <w:sz w:val="24"/>
        </w:rPr>
        <w:t xml:space="preserve"> </w:t>
      </w:r>
      <w:r w:rsidRPr="009F47CD">
        <w:rPr>
          <w:color w:val="000000"/>
          <w:sz w:val="24"/>
          <w:lang w:val="x-none"/>
        </w:rPr>
        <w:t>facilitate achieving the Grid Code Objectives in relation to the issue or defect identified.</w:t>
      </w:r>
    </w:p>
    <w:p w14:paraId="4D470669" w14:textId="77777777" w:rsidR="00321C75" w:rsidRPr="009F47CD" w:rsidRDefault="00321C75" w:rsidP="00321C75">
      <w:pPr>
        <w:autoSpaceDE w:val="0"/>
        <w:adjustRightInd w:val="0"/>
        <w:snapToGrid w:val="0"/>
        <w:rPr>
          <w:color w:val="000000"/>
          <w:sz w:val="24"/>
          <w:lang w:val="x-none"/>
        </w:rPr>
      </w:pPr>
    </w:p>
    <w:p w14:paraId="38CDC290" w14:textId="77777777" w:rsidR="00321C75" w:rsidRPr="009F47CD"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9F47CD">
        <w:rPr>
          <w:color w:val="000000"/>
          <w:sz w:val="24"/>
          <w:lang w:val="x-none"/>
        </w:rPr>
        <w:t>The Workgroup should become conversant with the definition of Workgroup Alternative</w:t>
      </w:r>
      <w:r w:rsidRPr="009F47CD">
        <w:rPr>
          <w:color w:val="000000"/>
          <w:sz w:val="24"/>
        </w:rPr>
        <w:t xml:space="preserve"> </w:t>
      </w:r>
      <w:r w:rsidRPr="009F47CD">
        <w:rPr>
          <w:color w:val="000000"/>
          <w:sz w:val="24"/>
          <w:lang w:val="x-none"/>
        </w:rPr>
        <w:t>Grid Code Modification which appears in the Governance Rules of the Grid Code. The</w:t>
      </w:r>
      <w:r w:rsidRPr="009F47CD">
        <w:rPr>
          <w:color w:val="000000"/>
          <w:sz w:val="24"/>
        </w:rPr>
        <w:t xml:space="preserve"> </w:t>
      </w:r>
      <w:r w:rsidRPr="009F47CD">
        <w:rPr>
          <w:color w:val="000000"/>
          <w:sz w:val="24"/>
          <w:lang w:val="x-none"/>
        </w:rPr>
        <w:t>definition entitles the Group and/or an individual member of the Workgroup to put forward</w:t>
      </w:r>
      <w:r w:rsidRPr="009F47CD">
        <w:rPr>
          <w:color w:val="000000"/>
          <w:sz w:val="24"/>
        </w:rPr>
        <w:t xml:space="preserve"> </w:t>
      </w:r>
      <w:r w:rsidRPr="009F47CD">
        <w:rPr>
          <w:color w:val="000000"/>
          <w:sz w:val="24"/>
          <w:lang w:val="x-none"/>
        </w:rPr>
        <w:t>a Workgroup Alternative Code Modification proposal if the member(s) genuinely believes</w:t>
      </w:r>
      <w:r w:rsidRPr="009F47CD">
        <w:rPr>
          <w:color w:val="000000"/>
          <w:sz w:val="24"/>
        </w:rPr>
        <w:t xml:space="preserve"> </w:t>
      </w:r>
      <w:r w:rsidRPr="009F47CD">
        <w:rPr>
          <w:color w:val="000000"/>
          <w:sz w:val="24"/>
          <w:lang w:val="x-none"/>
        </w:rPr>
        <w:t xml:space="preserve">the alternative proposal compared with the Modification Proposal </w:t>
      </w:r>
      <w:r>
        <w:rPr>
          <w:color w:val="000000"/>
          <w:sz w:val="24"/>
        </w:rPr>
        <w:t>may</w:t>
      </w:r>
      <w:r w:rsidRPr="009F47CD">
        <w:rPr>
          <w:color w:val="000000"/>
          <w:sz w:val="24"/>
          <w:lang w:val="x-none"/>
        </w:rPr>
        <w:t xml:space="preserve"> better facilitates the Grid Code objectives The extent of the support for the</w:t>
      </w:r>
      <w:r w:rsidRPr="009F47CD">
        <w:rPr>
          <w:color w:val="000000"/>
          <w:sz w:val="24"/>
        </w:rPr>
        <w:t xml:space="preserve"> </w:t>
      </w:r>
      <w:r w:rsidRPr="009F47CD">
        <w:rPr>
          <w:color w:val="000000"/>
          <w:sz w:val="24"/>
          <w:lang w:val="x-none"/>
        </w:rPr>
        <w:t>Modification Proposal or any Workgroup Alternative Modification (WA</w:t>
      </w:r>
      <w:r w:rsidRPr="009F47CD">
        <w:rPr>
          <w:color w:val="000000"/>
          <w:sz w:val="24"/>
        </w:rPr>
        <w:t>G</w:t>
      </w:r>
      <w:r w:rsidRPr="009F47CD">
        <w:rPr>
          <w:color w:val="000000"/>
          <w:sz w:val="24"/>
          <w:lang w:val="x-none"/>
        </w:rPr>
        <w:t>CM) proposal</w:t>
      </w:r>
      <w:r w:rsidRPr="009F47CD">
        <w:rPr>
          <w:color w:val="000000"/>
          <w:sz w:val="24"/>
        </w:rPr>
        <w:t xml:space="preserve"> </w:t>
      </w:r>
      <w:r w:rsidRPr="009F47CD">
        <w:rPr>
          <w:color w:val="000000"/>
          <w:sz w:val="24"/>
          <w:lang w:val="x-none"/>
        </w:rPr>
        <w:t>WA</w:t>
      </w:r>
      <w:r w:rsidRPr="009F47CD">
        <w:rPr>
          <w:color w:val="000000"/>
          <w:sz w:val="24"/>
        </w:rPr>
        <w:t>G</w:t>
      </w:r>
      <w:r w:rsidRPr="009F47CD">
        <w:rPr>
          <w:color w:val="000000"/>
          <w:sz w:val="24"/>
          <w:lang w:val="x-none"/>
        </w:rPr>
        <w:t>CM arising from the Workgroup’s discussions should be clearly described in the final</w:t>
      </w:r>
      <w:r w:rsidRPr="009F47CD">
        <w:rPr>
          <w:color w:val="000000"/>
          <w:sz w:val="24"/>
        </w:rPr>
        <w:t xml:space="preserve"> </w:t>
      </w:r>
      <w:r w:rsidRPr="009F47CD">
        <w:rPr>
          <w:color w:val="000000"/>
          <w:sz w:val="24"/>
          <w:lang w:val="x-none"/>
        </w:rPr>
        <w:t>Workgroup Report to the Grid Code Review Panel.</w:t>
      </w:r>
    </w:p>
    <w:p w14:paraId="48ADCEAD" w14:textId="77777777" w:rsidR="00321C75" w:rsidRPr="009F47CD" w:rsidRDefault="00321C75" w:rsidP="00321C75">
      <w:pPr>
        <w:autoSpaceDE w:val="0"/>
        <w:adjustRightInd w:val="0"/>
        <w:snapToGrid w:val="0"/>
        <w:rPr>
          <w:color w:val="000000"/>
          <w:sz w:val="24"/>
          <w:lang w:val="x-none"/>
        </w:rPr>
      </w:pPr>
    </w:p>
    <w:p w14:paraId="4EDE9DCF" w14:textId="77777777" w:rsidR="00321C75" w:rsidRPr="009F47CD"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9F47CD">
        <w:rPr>
          <w:color w:val="000000"/>
          <w:sz w:val="24"/>
          <w:lang w:val="x-none"/>
        </w:rPr>
        <w:t>Workgroup members should be mindful of efficiency and propose the fewest number of</w:t>
      </w:r>
      <w:r w:rsidRPr="009F47CD">
        <w:rPr>
          <w:color w:val="000000"/>
          <w:sz w:val="24"/>
        </w:rPr>
        <w:t xml:space="preserve"> </w:t>
      </w:r>
      <w:r w:rsidRPr="009F47CD">
        <w:rPr>
          <w:color w:val="000000"/>
          <w:sz w:val="24"/>
          <w:lang w:val="x-none"/>
        </w:rPr>
        <w:t>WA</w:t>
      </w:r>
      <w:r w:rsidRPr="009F47CD">
        <w:rPr>
          <w:color w:val="000000"/>
          <w:sz w:val="24"/>
        </w:rPr>
        <w:t>G</w:t>
      </w:r>
      <w:r w:rsidRPr="009F47CD">
        <w:rPr>
          <w:color w:val="000000"/>
          <w:sz w:val="24"/>
          <w:lang w:val="x-none"/>
        </w:rPr>
        <w:t>CM proposals as possible. All new alternative proposals need to be proposed using</w:t>
      </w:r>
      <w:r w:rsidRPr="009F47CD">
        <w:rPr>
          <w:color w:val="000000"/>
          <w:sz w:val="24"/>
        </w:rPr>
        <w:t xml:space="preserve"> </w:t>
      </w:r>
      <w:r w:rsidRPr="009F47CD">
        <w:rPr>
          <w:color w:val="000000"/>
          <w:sz w:val="24"/>
          <w:lang w:val="x-none"/>
        </w:rPr>
        <w:t>the Alternative Request Proposal form ensuring a reliable source of information for the</w:t>
      </w:r>
      <w:r w:rsidRPr="009F47CD">
        <w:rPr>
          <w:color w:val="000000"/>
          <w:sz w:val="24"/>
        </w:rPr>
        <w:t xml:space="preserve"> </w:t>
      </w:r>
      <w:r w:rsidRPr="009F47CD">
        <w:rPr>
          <w:color w:val="000000"/>
          <w:sz w:val="24"/>
          <w:lang w:val="x-none"/>
        </w:rPr>
        <w:t>Workgroup, Panel, Industry participants and the Authority.</w:t>
      </w:r>
    </w:p>
    <w:p w14:paraId="4D58FBAB" w14:textId="77777777" w:rsidR="00321C75" w:rsidRPr="00C94FF7" w:rsidRDefault="00321C75" w:rsidP="00321C75">
      <w:pPr>
        <w:autoSpaceDE w:val="0"/>
        <w:adjustRightInd w:val="0"/>
        <w:snapToGrid w:val="0"/>
        <w:rPr>
          <w:color w:val="000000"/>
          <w:sz w:val="24"/>
          <w:lang w:val="x-none"/>
        </w:rPr>
      </w:pPr>
    </w:p>
    <w:p w14:paraId="69BBB76B" w14:textId="77777777" w:rsidR="00321C75" w:rsidRPr="00F21C75"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F21C75">
        <w:rPr>
          <w:color w:val="000000"/>
          <w:sz w:val="24"/>
          <w:lang w:val="x-none"/>
        </w:rPr>
        <w:t>All WA</w:t>
      </w:r>
      <w:r w:rsidRPr="00F21C75">
        <w:rPr>
          <w:color w:val="000000"/>
          <w:sz w:val="24"/>
        </w:rPr>
        <w:t>G</w:t>
      </w:r>
      <w:r w:rsidRPr="00F21C75">
        <w:rPr>
          <w:color w:val="000000"/>
          <w:sz w:val="24"/>
          <w:lang w:val="x-none"/>
        </w:rPr>
        <w:t>CM proposals should include the Proposer(s)'s details within the final Workgroup</w:t>
      </w:r>
      <w:r w:rsidRPr="00F21C75">
        <w:rPr>
          <w:color w:val="000000"/>
          <w:sz w:val="24"/>
        </w:rPr>
        <w:t xml:space="preserve"> </w:t>
      </w:r>
      <w:r w:rsidRPr="00F21C75">
        <w:rPr>
          <w:color w:val="000000"/>
          <w:sz w:val="24"/>
          <w:lang w:val="x-none"/>
        </w:rPr>
        <w:t>report, for the avoidance of doubt this includes WA</w:t>
      </w:r>
      <w:r w:rsidRPr="00F21C75">
        <w:rPr>
          <w:color w:val="000000"/>
          <w:sz w:val="24"/>
        </w:rPr>
        <w:t>G</w:t>
      </w:r>
      <w:r w:rsidRPr="00F21C75">
        <w:rPr>
          <w:color w:val="000000"/>
          <w:sz w:val="24"/>
          <w:lang w:val="x-none"/>
        </w:rPr>
        <w:t>CM proposals which are proposed by</w:t>
      </w:r>
      <w:r w:rsidRPr="00F21C75">
        <w:rPr>
          <w:color w:val="000000"/>
          <w:sz w:val="24"/>
        </w:rPr>
        <w:t xml:space="preserve"> </w:t>
      </w:r>
      <w:r w:rsidRPr="00F21C75">
        <w:rPr>
          <w:color w:val="000000"/>
          <w:sz w:val="24"/>
          <w:lang w:val="x-none"/>
        </w:rPr>
        <w:t>the entire Workgroup or subset of members.</w:t>
      </w:r>
    </w:p>
    <w:p w14:paraId="61787E14" w14:textId="77777777" w:rsidR="00321C75" w:rsidRPr="00C94FF7" w:rsidRDefault="00321C75" w:rsidP="00321C75">
      <w:pPr>
        <w:autoSpaceDE w:val="0"/>
        <w:adjustRightInd w:val="0"/>
        <w:snapToGrid w:val="0"/>
        <w:rPr>
          <w:color w:val="000000"/>
          <w:sz w:val="24"/>
          <w:lang w:val="x-none"/>
        </w:rPr>
      </w:pPr>
    </w:p>
    <w:p w14:paraId="6689A8EB" w14:textId="412A4A3C" w:rsidR="00321C75" w:rsidRPr="00F21C75"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F21C75">
        <w:rPr>
          <w:color w:val="000000"/>
          <w:sz w:val="24"/>
          <w:lang w:val="x-none"/>
        </w:rPr>
        <w:t>There is an option for the Workgroup to undertake a period of Consultation in accordance</w:t>
      </w:r>
      <w:r w:rsidRPr="00F21C75">
        <w:rPr>
          <w:color w:val="000000"/>
          <w:sz w:val="24"/>
        </w:rPr>
        <w:t xml:space="preserve"> </w:t>
      </w:r>
      <w:r w:rsidRPr="00F21C75">
        <w:rPr>
          <w:color w:val="000000"/>
          <w:sz w:val="24"/>
          <w:lang w:val="x-none"/>
        </w:rPr>
        <w:t xml:space="preserve">with Grid Code GR. 20.11, if defined within the timetable agreed by the Grid Code </w:t>
      </w:r>
      <w:r>
        <w:rPr>
          <w:color w:val="000000"/>
          <w:sz w:val="24"/>
        </w:rPr>
        <w:t xml:space="preserve">Review </w:t>
      </w:r>
      <w:r w:rsidRPr="00F21C75">
        <w:rPr>
          <w:color w:val="000000"/>
          <w:sz w:val="24"/>
          <w:lang w:val="x-none"/>
        </w:rPr>
        <w:t>Panel.</w:t>
      </w:r>
      <w:r w:rsidRPr="00F21C75">
        <w:rPr>
          <w:color w:val="000000"/>
          <w:sz w:val="24"/>
        </w:rPr>
        <w:t xml:space="preserve"> </w:t>
      </w:r>
      <w:r w:rsidRPr="00F21C75">
        <w:rPr>
          <w:color w:val="000000"/>
          <w:sz w:val="24"/>
          <w:lang w:val="x-none"/>
        </w:rPr>
        <w:t>Should the Workgroup determine that they see the benefit in a Workgroup Consultation</w:t>
      </w:r>
      <w:r w:rsidRPr="00F21C75">
        <w:rPr>
          <w:color w:val="000000"/>
          <w:sz w:val="24"/>
        </w:rPr>
        <w:t xml:space="preserve"> </w:t>
      </w:r>
      <w:r w:rsidRPr="00F21C75">
        <w:rPr>
          <w:color w:val="000000"/>
          <w:sz w:val="24"/>
          <w:lang w:val="x-none"/>
        </w:rPr>
        <w:t>being issued they can recommend this to the Grid Code Review Panel to consider.</w:t>
      </w:r>
    </w:p>
    <w:p w14:paraId="4A222F8A" w14:textId="77777777" w:rsidR="00321C75" w:rsidRPr="00C94FF7" w:rsidRDefault="00321C75" w:rsidP="00321C75">
      <w:pPr>
        <w:autoSpaceDE w:val="0"/>
        <w:adjustRightInd w:val="0"/>
        <w:snapToGrid w:val="0"/>
        <w:rPr>
          <w:color w:val="000000"/>
          <w:sz w:val="24"/>
          <w:lang w:val="x-none"/>
        </w:rPr>
      </w:pPr>
    </w:p>
    <w:p w14:paraId="1C8697C1" w14:textId="77777777" w:rsidR="00321C75" w:rsidRPr="00F21C75"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F21C75">
        <w:rPr>
          <w:color w:val="000000"/>
          <w:sz w:val="24"/>
          <w:lang w:val="x-none"/>
        </w:rPr>
        <w:t>Following the Consultation period the Workgroup is required to consider all responses</w:t>
      </w:r>
      <w:r w:rsidRPr="00F21C75">
        <w:rPr>
          <w:color w:val="000000"/>
          <w:sz w:val="24"/>
        </w:rPr>
        <w:t xml:space="preserve"> </w:t>
      </w:r>
      <w:r w:rsidRPr="00F21C75">
        <w:rPr>
          <w:color w:val="000000"/>
          <w:sz w:val="24"/>
          <w:lang w:val="x-none"/>
        </w:rPr>
        <w:t>including any Workgroup Consultation Alternative Requests. In undertaking an</w:t>
      </w:r>
      <w:r w:rsidRPr="00F21C75">
        <w:rPr>
          <w:color w:val="000000"/>
          <w:sz w:val="24"/>
        </w:rPr>
        <w:t xml:space="preserve"> </w:t>
      </w:r>
      <w:r w:rsidRPr="00F21C75">
        <w:rPr>
          <w:color w:val="000000"/>
          <w:sz w:val="24"/>
          <w:lang w:val="x-none"/>
        </w:rPr>
        <w:t>assessment of any Workgroup Consultation Alternative Request, the Workgroup should</w:t>
      </w:r>
      <w:r w:rsidRPr="00F21C75">
        <w:rPr>
          <w:color w:val="000000"/>
          <w:sz w:val="24"/>
        </w:rPr>
        <w:t xml:space="preserve"> </w:t>
      </w:r>
      <w:r w:rsidRPr="00F21C75">
        <w:rPr>
          <w:color w:val="000000"/>
          <w:sz w:val="24"/>
          <w:lang w:val="x-none"/>
        </w:rPr>
        <w:t>consider whether it better facilitates the Grid Code Objectives than the current version of</w:t>
      </w:r>
      <w:r w:rsidRPr="00F21C75">
        <w:rPr>
          <w:color w:val="000000"/>
          <w:sz w:val="24"/>
        </w:rPr>
        <w:t xml:space="preserve"> </w:t>
      </w:r>
      <w:r w:rsidRPr="00F21C75">
        <w:rPr>
          <w:color w:val="000000"/>
          <w:sz w:val="24"/>
          <w:lang w:val="x-none"/>
        </w:rPr>
        <w:t>the Grid Code.</w:t>
      </w:r>
      <w:r w:rsidRPr="00F21C75">
        <w:rPr>
          <w:color w:val="000000"/>
          <w:sz w:val="24"/>
        </w:rPr>
        <w:t xml:space="preserve"> </w:t>
      </w:r>
    </w:p>
    <w:p w14:paraId="727879B0" w14:textId="77777777" w:rsidR="00321C75" w:rsidRPr="00C94FF7" w:rsidRDefault="00321C75" w:rsidP="00321C75">
      <w:pPr>
        <w:autoSpaceDE w:val="0"/>
        <w:adjustRightInd w:val="0"/>
        <w:snapToGrid w:val="0"/>
        <w:rPr>
          <w:color w:val="000000"/>
          <w:sz w:val="24"/>
          <w:lang w:val="x-none"/>
        </w:rPr>
      </w:pPr>
    </w:p>
    <w:p w14:paraId="12E14615" w14:textId="77777777" w:rsidR="00321C75" w:rsidRPr="002A77AA"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000000"/>
          <w:sz w:val="24"/>
          <w:lang w:val="x-none"/>
        </w:rPr>
      </w:pPr>
      <w:r w:rsidRPr="00F21C75">
        <w:rPr>
          <w:color w:val="000000"/>
          <w:sz w:val="24"/>
          <w:lang w:val="x-none"/>
        </w:rPr>
        <w:t>As appropriate, the Workgroup will be required to undertake any further analysis and</w:t>
      </w:r>
      <w:r>
        <w:rPr>
          <w:color w:val="000000"/>
          <w:sz w:val="24"/>
        </w:rPr>
        <w:t xml:space="preserve"> </w:t>
      </w:r>
      <w:r w:rsidRPr="002A77AA">
        <w:rPr>
          <w:color w:val="000000"/>
          <w:sz w:val="24"/>
          <w:lang w:val="x-none"/>
        </w:rPr>
        <w:t>update the appropriate sections of the original Modification Proposal and/or WA</w:t>
      </w:r>
      <w:r w:rsidRPr="002A77AA">
        <w:rPr>
          <w:color w:val="000000"/>
          <w:sz w:val="24"/>
        </w:rPr>
        <w:t>G</w:t>
      </w:r>
      <w:r w:rsidRPr="002A77AA">
        <w:rPr>
          <w:color w:val="000000"/>
          <w:sz w:val="24"/>
          <w:lang w:val="x-none"/>
        </w:rPr>
        <w:t>CM</w:t>
      </w:r>
      <w:r w:rsidRPr="002A77AA">
        <w:rPr>
          <w:color w:val="000000"/>
          <w:sz w:val="24"/>
        </w:rPr>
        <w:t xml:space="preserve"> </w:t>
      </w:r>
      <w:r w:rsidRPr="002A77AA">
        <w:rPr>
          <w:color w:val="000000"/>
          <w:sz w:val="24"/>
          <w:lang w:val="x-none"/>
        </w:rPr>
        <w:t>proposals (Workgroup members cannot amend the original text submitted by the</w:t>
      </w:r>
      <w:r w:rsidRPr="002A77AA">
        <w:rPr>
          <w:color w:val="000000"/>
          <w:sz w:val="24"/>
        </w:rPr>
        <w:t xml:space="preserve"> </w:t>
      </w:r>
      <w:r w:rsidRPr="002A77AA">
        <w:rPr>
          <w:color w:val="000000"/>
          <w:sz w:val="24"/>
          <w:lang w:val="x-none"/>
        </w:rPr>
        <w:t>Proposer of the modification)</w:t>
      </w:r>
      <w:r w:rsidRPr="002A77AA">
        <w:rPr>
          <w:color w:val="000000"/>
          <w:sz w:val="24"/>
        </w:rPr>
        <w:t>.</w:t>
      </w:r>
      <w:r w:rsidRPr="002A77AA">
        <w:rPr>
          <w:color w:val="000000"/>
          <w:sz w:val="24"/>
          <w:lang w:val="x-none"/>
        </w:rPr>
        <w:t xml:space="preserve"> All responses including any Workgroup Consultation</w:t>
      </w:r>
      <w:r w:rsidRPr="002A77AA">
        <w:rPr>
          <w:color w:val="000000"/>
          <w:sz w:val="24"/>
        </w:rPr>
        <w:t xml:space="preserve"> </w:t>
      </w:r>
      <w:r w:rsidRPr="002A77AA">
        <w:rPr>
          <w:color w:val="000000"/>
          <w:sz w:val="24"/>
          <w:lang w:val="x-none"/>
        </w:rPr>
        <w:t>Alternative Requests shall be included within the final report including a summary of the</w:t>
      </w:r>
      <w:r w:rsidRPr="002A77AA">
        <w:rPr>
          <w:color w:val="000000"/>
          <w:sz w:val="24"/>
        </w:rPr>
        <w:t xml:space="preserve"> </w:t>
      </w:r>
      <w:r w:rsidRPr="002A77AA">
        <w:rPr>
          <w:color w:val="000000"/>
          <w:sz w:val="24"/>
          <w:lang w:val="x-none"/>
        </w:rPr>
        <w:t>Workgroup's deliberations and conclusions. The report should make it clear where and</w:t>
      </w:r>
      <w:r w:rsidRPr="002A77AA">
        <w:rPr>
          <w:color w:val="000000"/>
          <w:sz w:val="24"/>
        </w:rPr>
        <w:t xml:space="preserve"> </w:t>
      </w:r>
      <w:r w:rsidRPr="002A77AA">
        <w:rPr>
          <w:color w:val="000000"/>
          <w:sz w:val="24"/>
          <w:lang w:val="x-none"/>
        </w:rPr>
        <w:t>why the Workgroup chair</w:t>
      </w:r>
      <w:r>
        <w:rPr>
          <w:color w:val="000000"/>
          <w:sz w:val="24"/>
        </w:rPr>
        <w:t>person</w:t>
      </w:r>
      <w:r w:rsidRPr="002A77AA">
        <w:rPr>
          <w:color w:val="000000"/>
          <w:sz w:val="24"/>
          <w:lang w:val="x-none"/>
        </w:rPr>
        <w:t xml:space="preserve"> has exercised their right under the Grid Code to progress a</w:t>
      </w:r>
      <w:r w:rsidRPr="002A77AA">
        <w:rPr>
          <w:color w:val="000000"/>
          <w:sz w:val="24"/>
        </w:rPr>
        <w:t xml:space="preserve"> </w:t>
      </w:r>
      <w:r w:rsidRPr="002A77AA">
        <w:rPr>
          <w:color w:val="000000"/>
          <w:sz w:val="24"/>
          <w:lang w:val="x-none"/>
        </w:rPr>
        <w:t>Workgroup Consultation Alternative Request or a WA</w:t>
      </w:r>
      <w:r w:rsidRPr="002A77AA">
        <w:rPr>
          <w:color w:val="000000"/>
          <w:sz w:val="24"/>
        </w:rPr>
        <w:t>G</w:t>
      </w:r>
      <w:r w:rsidRPr="002A77AA">
        <w:rPr>
          <w:color w:val="000000"/>
          <w:sz w:val="24"/>
          <w:lang w:val="x-none"/>
        </w:rPr>
        <w:t>CM proposal against the majority</w:t>
      </w:r>
      <w:r w:rsidRPr="002A77AA">
        <w:rPr>
          <w:color w:val="000000"/>
          <w:sz w:val="24"/>
        </w:rPr>
        <w:t xml:space="preserve"> </w:t>
      </w:r>
      <w:r w:rsidRPr="002A77AA">
        <w:rPr>
          <w:color w:val="000000"/>
          <w:sz w:val="24"/>
          <w:lang w:val="x-none"/>
        </w:rPr>
        <w:t>views of Workgroup members. It should also be explicitly stated where, under these</w:t>
      </w:r>
      <w:r w:rsidRPr="002A77AA">
        <w:rPr>
          <w:color w:val="000000"/>
          <w:sz w:val="24"/>
        </w:rPr>
        <w:t xml:space="preserve"> </w:t>
      </w:r>
      <w:r w:rsidRPr="002A77AA">
        <w:rPr>
          <w:color w:val="000000"/>
          <w:sz w:val="24"/>
          <w:lang w:val="x-none"/>
        </w:rPr>
        <w:t>circumstances, the Workgroup chair</w:t>
      </w:r>
      <w:r>
        <w:rPr>
          <w:color w:val="000000"/>
          <w:sz w:val="24"/>
        </w:rPr>
        <w:t>person</w:t>
      </w:r>
      <w:r w:rsidRPr="002A77AA">
        <w:rPr>
          <w:color w:val="000000"/>
          <w:sz w:val="24"/>
          <w:lang w:val="x-none"/>
        </w:rPr>
        <w:t xml:space="preserve"> is employed by the same organisation who</w:t>
      </w:r>
      <w:r w:rsidRPr="002A77AA">
        <w:rPr>
          <w:color w:val="000000"/>
          <w:sz w:val="24"/>
        </w:rPr>
        <w:t xml:space="preserve"> </w:t>
      </w:r>
      <w:r w:rsidRPr="002A77AA">
        <w:rPr>
          <w:color w:val="000000"/>
          <w:sz w:val="24"/>
          <w:lang w:val="x-none"/>
        </w:rPr>
        <w:t>submitted the Workgroup Consultation Alternative Request.</w:t>
      </w:r>
    </w:p>
    <w:p w14:paraId="674A51E4" w14:textId="77777777" w:rsidR="00321C75" w:rsidRPr="00C94FF7" w:rsidRDefault="00321C75" w:rsidP="00321C75">
      <w:pPr>
        <w:autoSpaceDE w:val="0"/>
        <w:adjustRightInd w:val="0"/>
        <w:snapToGrid w:val="0"/>
        <w:rPr>
          <w:color w:val="000000"/>
          <w:sz w:val="24"/>
          <w:lang w:val="x-none"/>
        </w:rPr>
      </w:pPr>
    </w:p>
    <w:p w14:paraId="293495DC" w14:textId="77777777" w:rsidR="00321C75" w:rsidRPr="00F21C75" w:rsidRDefault="00321C75" w:rsidP="00C92657">
      <w:pPr>
        <w:pStyle w:val="ListParagraph"/>
        <w:numPr>
          <w:ilvl w:val="0"/>
          <w:numId w:val="26"/>
        </w:numPr>
        <w:suppressAutoHyphens w:val="0"/>
        <w:autoSpaceDE w:val="0"/>
        <w:adjustRightInd w:val="0"/>
        <w:snapToGrid w:val="0"/>
        <w:spacing w:before="120" w:after="120" w:line="300" w:lineRule="atLeast"/>
        <w:contextualSpacing/>
        <w:textAlignment w:val="auto"/>
        <w:rPr>
          <w:color w:val="FF0000"/>
          <w:lang w:val="x-none"/>
        </w:rPr>
      </w:pPr>
      <w:r w:rsidRPr="00F21C75">
        <w:rPr>
          <w:color w:val="000000"/>
          <w:sz w:val="24"/>
          <w:lang w:val="x-none"/>
        </w:rPr>
        <w:t xml:space="preserve">The Workgroup is to submit its final </w:t>
      </w:r>
      <w:r>
        <w:rPr>
          <w:color w:val="000000"/>
          <w:sz w:val="24"/>
        </w:rPr>
        <w:t>Workgroup R</w:t>
      </w:r>
      <w:proofErr w:type="spellStart"/>
      <w:r w:rsidRPr="00F21C75">
        <w:rPr>
          <w:color w:val="000000"/>
          <w:sz w:val="24"/>
          <w:lang w:val="x-none"/>
        </w:rPr>
        <w:t>eport</w:t>
      </w:r>
      <w:proofErr w:type="spellEnd"/>
      <w:r w:rsidRPr="00F21C75">
        <w:rPr>
          <w:color w:val="000000"/>
          <w:sz w:val="24"/>
          <w:lang w:val="x-none"/>
        </w:rPr>
        <w:t xml:space="preserve"> to the </w:t>
      </w:r>
      <w:r>
        <w:rPr>
          <w:color w:val="000000"/>
          <w:sz w:val="24"/>
        </w:rPr>
        <w:t>Grid Code Review</w:t>
      </w:r>
      <w:r w:rsidRPr="00F21C75">
        <w:rPr>
          <w:color w:val="000000"/>
          <w:sz w:val="24"/>
          <w:lang w:val="x-none"/>
        </w:rPr>
        <w:t xml:space="preserve"> Panel Secretary on </w:t>
      </w:r>
      <w:r w:rsidRPr="002A77AA">
        <w:rPr>
          <w:b/>
          <w:color w:val="000000"/>
          <w:sz w:val="24"/>
          <w:lang w:val="x-none"/>
        </w:rPr>
        <w:t>XX Month XXXX</w:t>
      </w:r>
      <w:r w:rsidRPr="002A77AA">
        <w:rPr>
          <w:color w:val="000000"/>
          <w:sz w:val="24"/>
          <w:lang w:val="x-none"/>
        </w:rPr>
        <w:t xml:space="preserve"> </w:t>
      </w:r>
      <w:r w:rsidRPr="00F21C75">
        <w:rPr>
          <w:color w:val="000000"/>
          <w:sz w:val="24"/>
          <w:lang w:val="x-none"/>
        </w:rPr>
        <w:t>for</w:t>
      </w:r>
      <w:r w:rsidRPr="002A77AA">
        <w:rPr>
          <w:color w:val="000000"/>
          <w:sz w:val="24"/>
          <w:lang w:val="x-none"/>
        </w:rPr>
        <w:t xml:space="preserve"> </w:t>
      </w:r>
      <w:r w:rsidRPr="00F21C75">
        <w:rPr>
          <w:color w:val="000000"/>
          <w:sz w:val="24"/>
          <w:lang w:val="x-none"/>
        </w:rPr>
        <w:t xml:space="preserve">circulation to Panel Members. The final </w:t>
      </w:r>
      <w:r>
        <w:rPr>
          <w:color w:val="000000"/>
          <w:sz w:val="24"/>
        </w:rPr>
        <w:t>Workgroup R</w:t>
      </w:r>
      <w:proofErr w:type="spellStart"/>
      <w:r w:rsidRPr="00F21C75">
        <w:rPr>
          <w:color w:val="000000"/>
          <w:sz w:val="24"/>
          <w:lang w:val="x-none"/>
        </w:rPr>
        <w:t>eport</w:t>
      </w:r>
      <w:proofErr w:type="spellEnd"/>
      <w:r w:rsidRPr="00F21C75">
        <w:rPr>
          <w:color w:val="000000"/>
          <w:sz w:val="24"/>
          <w:lang w:val="x-none"/>
        </w:rPr>
        <w:t xml:space="preserve"> conclusions will be presented to the Grid</w:t>
      </w:r>
      <w:r w:rsidRPr="002A77AA">
        <w:rPr>
          <w:color w:val="000000"/>
          <w:sz w:val="24"/>
          <w:lang w:val="x-none"/>
        </w:rPr>
        <w:t xml:space="preserve"> </w:t>
      </w:r>
      <w:r w:rsidRPr="00F21C75">
        <w:rPr>
          <w:color w:val="000000"/>
          <w:sz w:val="24"/>
          <w:lang w:val="x-none"/>
        </w:rPr>
        <w:t xml:space="preserve">Code Review Panel meeting on </w:t>
      </w:r>
      <w:r w:rsidRPr="002A77AA">
        <w:rPr>
          <w:b/>
          <w:color w:val="000000"/>
          <w:sz w:val="24"/>
          <w:lang w:val="x-none"/>
        </w:rPr>
        <w:t>XX Month XXXX</w:t>
      </w:r>
      <w:r w:rsidRPr="002A77AA">
        <w:rPr>
          <w:color w:val="000000"/>
          <w:sz w:val="24"/>
          <w:lang w:val="x-none"/>
        </w:rPr>
        <w:t>.</w:t>
      </w:r>
    </w:p>
    <w:p w14:paraId="6165E054" w14:textId="77777777" w:rsidR="00321C75" w:rsidRPr="00194B25" w:rsidRDefault="00321C75" w:rsidP="00321C75">
      <w:pPr>
        <w:spacing w:after="0" w:line="240" w:lineRule="auto"/>
        <w:jc w:val="both"/>
        <w:rPr>
          <w:sz w:val="24"/>
        </w:rPr>
      </w:pPr>
    </w:p>
    <w:p w14:paraId="1C5BD454" w14:textId="77777777" w:rsidR="00321C75" w:rsidRPr="001707C1" w:rsidRDefault="00321C75" w:rsidP="001707C1">
      <w:pPr>
        <w:pStyle w:val="Checklist"/>
      </w:pPr>
      <w:r w:rsidRPr="00194B25">
        <w:t>Membership</w:t>
      </w:r>
    </w:p>
    <w:p w14:paraId="09ED5DE1" w14:textId="77777777" w:rsidR="00321C75" w:rsidRPr="00194B25" w:rsidRDefault="00321C75" w:rsidP="00C92657">
      <w:pPr>
        <w:numPr>
          <w:ilvl w:val="0"/>
          <w:numId w:val="26"/>
        </w:numPr>
        <w:suppressAutoHyphens w:val="0"/>
        <w:autoSpaceDN/>
        <w:spacing w:after="0" w:line="240" w:lineRule="auto"/>
        <w:jc w:val="both"/>
        <w:textAlignment w:val="auto"/>
        <w:rPr>
          <w:sz w:val="24"/>
        </w:rPr>
      </w:pPr>
      <w:r w:rsidRPr="00194B25">
        <w:rPr>
          <w:sz w:val="24"/>
        </w:rPr>
        <w:t xml:space="preserve">It is recommended that the Workgroup has the following members: </w:t>
      </w:r>
    </w:p>
    <w:p w14:paraId="72373F87" w14:textId="77777777" w:rsidR="00321C75" w:rsidRPr="00194B25" w:rsidRDefault="00321C75" w:rsidP="00321C75">
      <w:pPr>
        <w:ind w:left="720"/>
        <w:jc w:val="both"/>
        <w:rPr>
          <w:sz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9"/>
        <w:gridCol w:w="3118"/>
      </w:tblGrid>
      <w:tr w:rsidR="00321C75" w:rsidRPr="00194B25" w14:paraId="36ED8336" w14:textId="77777777" w:rsidTr="001707C1">
        <w:tc>
          <w:tcPr>
            <w:tcW w:w="2977" w:type="dxa"/>
            <w:shd w:val="clear" w:color="auto" w:fill="3F0731"/>
            <w:hideMark/>
          </w:tcPr>
          <w:p w14:paraId="4C8D0020" w14:textId="77777777" w:rsidR="00321C75" w:rsidRPr="00194B25" w:rsidRDefault="00321C75" w:rsidP="00D012D9">
            <w:pPr>
              <w:jc w:val="both"/>
              <w:rPr>
                <w:b/>
                <w:color w:val="FFFFFF"/>
                <w:sz w:val="24"/>
              </w:rPr>
            </w:pPr>
            <w:r w:rsidRPr="00194B25">
              <w:rPr>
                <w:b/>
                <w:color w:val="FFFFFF"/>
                <w:sz w:val="24"/>
              </w:rPr>
              <w:t>Role</w:t>
            </w:r>
          </w:p>
        </w:tc>
        <w:tc>
          <w:tcPr>
            <w:tcW w:w="3119" w:type="dxa"/>
            <w:shd w:val="clear" w:color="auto" w:fill="3F0731"/>
            <w:hideMark/>
          </w:tcPr>
          <w:p w14:paraId="584A9C9F" w14:textId="77777777" w:rsidR="00321C75" w:rsidRPr="00194B25" w:rsidRDefault="00321C75" w:rsidP="00D012D9">
            <w:pPr>
              <w:jc w:val="both"/>
              <w:rPr>
                <w:b/>
                <w:color w:val="FFFFFF"/>
                <w:sz w:val="24"/>
              </w:rPr>
            </w:pPr>
            <w:r w:rsidRPr="00194B25">
              <w:rPr>
                <w:b/>
                <w:color w:val="FFFFFF"/>
                <w:sz w:val="24"/>
              </w:rPr>
              <w:t>Name</w:t>
            </w:r>
          </w:p>
        </w:tc>
        <w:tc>
          <w:tcPr>
            <w:tcW w:w="3118" w:type="dxa"/>
            <w:shd w:val="clear" w:color="auto" w:fill="3F0731"/>
            <w:hideMark/>
          </w:tcPr>
          <w:p w14:paraId="4167672A" w14:textId="77777777" w:rsidR="00321C75" w:rsidRPr="00194B25" w:rsidRDefault="00321C75" w:rsidP="00D012D9">
            <w:pPr>
              <w:jc w:val="both"/>
              <w:rPr>
                <w:b/>
                <w:color w:val="FFFFFF"/>
                <w:sz w:val="24"/>
              </w:rPr>
            </w:pPr>
            <w:r w:rsidRPr="00194B25">
              <w:rPr>
                <w:b/>
                <w:color w:val="FFFFFF"/>
                <w:sz w:val="24"/>
              </w:rPr>
              <w:t>Representing</w:t>
            </w:r>
          </w:p>
        </w:tc>
      </w:tr>
      <w:tr w:rsidR="00321C75" w:rsidRPr="00194B25" w14:paraId="00D04EA5" w14:textId="77777777" w:rsidTr="001707C1">
        <w:tc>
          <w:tcPr>
            <w:tcW w:w="2977" w:type="dxa"/>
            <w:hideMark/>
          </w:tcPr>
          <w:p w14:paraId="50CF76FF" w14:textId="77777777" w:rsidR="00321C75" w:rsidRPr="00194B25" w:rsidRDefault="00321C75" w:rsidP="00D012D9">
            <w:pPr>
              <w:rPr>
                <w:sz w:val="24"/>
              </w:rPr>
            </w:pPr>
            <w:r w:rsidRPr="00194B25">
              <w:rPr>
                <w:sz w:val="24"/>
              </w:rPr>
              <w:t>Chair</w:t>
            </w:r>
          </w:p>
        </w:tc>
        <w:tc>
          <w:tcPr>
            <w:tcW w:w="3119" w:type="dxa"/>
          </w:tcPr>
          <w:p w14:paraId="4215004F" w14:textId="77777777" w:rsidR="00321C75" w:rsidRPr="00194B25" w:rsidRDefault="00321C75" w:rsidP="00D012D9">
            <w:pPr>
              <w:rPr>
                <w:sz w:val="24"/>
              </w:rPr>
            </w:pPr>
          </w:p>
        </w:tc>
        <w:tc>
          <w:tcPr>
            <w:tcW w:w="3118" w:type="dxa"/>
          </w:tcPr>
          <w:p w14:paraId="3AB9B137" w14:textId="77777777" w:rsidR="00321C75" w:rsidRPr="00194B25" w:rsidRDefault="00321C75" w:rsidP="00D012D9">
            <w:pPr>
              <w:rPr>
                <w:sz w:val="24"/>
              </w:rPr>
            </w:pPr>
          </w:p>
        </w:tc>
      </w:tr>
      <w:tr w:rsidR="00321C75" w:rsidRPr="00194B25" w14:paraId="2E05E323" w14:textId="77777777" w:rsidTr="001707C1">
        <w:tc>
          <w:tcPr>
            <w:tcW w:w="2977" w:type="dxa"/>
            <w:hideMark/>
          </w:tcPr>
          <w:p w14:paraId="5265C43E" w14:textId="77777777" w:rsidR="00321C75" w:rsidRPr="00194B25" w:rsidRDefault="00321C75" w:rsidP="00D012D9">
            <w:pPr>
              <w:rPr>
                <w:sz w:val="24"/>
              </w:rPr>
            </w:pPr>
            <w:r w:rsidRPr="00194B25">
              <w:rPr>
                <w:sz w:val="24"/>
              </w:rPr>
              <w:t>Technical Secretary</w:t>
            </w:r>
          </w:p>
        </w:tc>
        <w:tc>
          <w:tcPr>
            <w:tcW w:w="3119" w:type="dxa"/>
          </w:tcPr>
          <w:p w14:paraId="25265020" w14:textId="77777777" w:rsidR="00321C75" w:rsidRPr="00194B25" w:rsidRDefault="00321C75" w:rsidP="00D012D9">
            <w:pPr>
              <w:rPr>
                <w:sz w:val="24"/>
              </w:rPr>
            </w:pPr>
          </w:p>
        </w:tc>
        <w:tc>
          <w:tcPr>
            <w:tcW w:w="3118" w:type="dxa"/>
          </w:tcPr>
          <w:p w14:paraId="49DC9326" w14:textId="77777777" w:rsidR="00321C75" w:rsidRPr="00194B25" w:rsidRDefault="00321C75" w:rsidP="00D012D9">
            <w:pPr>
              <w:rPr>
                <w:sz w:val="24"/>
              </w:rPr>
            </w:pPr>
          </w:p>
        </w:tc>
      </w:tr>
      <w:tr w:rsidR="00321C75" w:rsidRPr="00194B25" w14:paraId="5AE1A519" w14:textId="77777777" w:rsidTr="001707C1">
        <w:tc>
          <w:tcPr>
            <w:tcW w:w="2977" w:type="dxa"/>
            <w:hideMark/>
          </w:tcPr>
          <w:p w14:paraId="32E77063" w14:textId="77777777" w:rsidR="00321C75" w:rsidRPr="00194B25" w:rsidRDefault="00321C75" w:rsidP="00D012D9">
            <w:pPr>
              <w:rPr>
                <w:sz w:val="24"/>
              </w:rPr>
            </w:pPr>
            <w:r w:rsidRPr="00194B25">
              <w:rPr>
                <w:sz w:val="24"/>
              </w:rPr>
              <w:t>Proposer</w:t>
            </w:r>
          </w:p>
        </w:tc>
        <w:tc>
          <w:tcPr>
            <w:tcW w:w="3119" w:type="dxa"/>
          </w:tcPr>
          <w:p w14:paraId="73CF420E" w14:textId="77777777" w:rsidR="00321C75" w:rsidRPr="00194B25" w:rsidRDefault="00321C75" w:rsidP="00D012D9">
            <w:pPr>
              <w:rPr>
                <w:sz w:val="24"/>
              </w:rPr>
            </w:pPr>
          </w:p>
        </w:tc>
        <w:tc>
          <w:tcPr>
            <w:tcW w:w="3118" w:type="dxa"/>
          </w:tcPr>
          <w:p w14:paraId="712606D9" w14:textId="77777777" w:rsidR="00321C75" w:rsidRPr="00194B25" w:rsidRDefault="00321C75" w:rsidP="00D012D9">
            <w:pPr>
              <w:rPr>
                <w:sz w:val="24"/>
              </w:rPr>
            </w:pPr>
          </w:p>
        </w:tc>
      </w:tr>
      <w:tr w:rsidR="00321C75" w:rsidRPr="00194B25" w14:paraId="11AFEDB1" w14:textId="77777777" w:rsidTr="001707C1">
        <w:tc>
          <w:tcPr>
            <w:tcW w:w="2977" w:type="dxa"/>
            <w:hideMark/>
          </w:tcPr>
          <w:p w14:paraId="1D878A13" w14:textId="77777777" w:rsidR="00321C75" w:rsidRPr="00194B25" w:rsidRDefault="00321C75" w:rsidP="00D012D9">
            <w:pPr>
              <w:rPr>
                <w:sz w:val="24"/>
              </w:rPr>
            </w:pPr>
            <w:r w:rsidRPr="00194B25">
              <w:rPr>
                <w:sz w:val="24"/>
              </w:rPr>
              <w:t>Workgroup Member</w:t>
            </w:r>
          </w:p>
        </w:tc>
        <w:tc>
          <w:tcPr>
            <w:tcW w:w="3119" w:type="dxa"/>
          </w:tcPr>
          <w:p w14:paraId="73C8B425" w14:textId="77777777" w:rsidR="00321C75" w:rsidRPr="00194B25" w:rsidRDefault="00321C75" w:rsidP="00D012D9">
            <w:pPr>
              <w:rPr>
                <w:sz w:val="24"/>
              </w:rPr>
            </w:pPr>
          </w:p>
        </w:tc>
        <w:tc>
          <w:tcPr>
            <w:tcW w:w="3118" w:type="dxa"/>
          </w:tcPr>
          <w:p w14:paraId="75B3E6F3" w14:textId="77777777" w:rsidR="00321C75" w:rsidRPr="00194B25" w:rsidRDefault="00321C75" w:rsidP="00D012D9">
            <w:pPr>
              <w:rPr>
                <w:sz w:val="24"/>
              </w:rPr>
            </w:pPr>
          </w:p>
        </w:tc>
      </w:tr>
      <w:tr w:rsidR="00321C75" w:rsidRPr="00194B25" w14:paraId="7BAAD32E" w14:textId="77777777" w:rsidTr="001707C1">
        <w:tc>
          <w:tcPr>
            <w:tcW w:w="2977" w:type="dxa"/>
            <w:hideMark/>
          </w:tcPr>
          <w:p w14:paraId="253E6B0E" w14:textId="77777777" w:rsidR="00321C75" w:rsidRPr="00194B25" w:rsidRDefault="00321C75" w:rsidP="00D012D9">
            <w:pPr>
              <w:rPr>
                <w:sz w:val="24"/>
              </w:rPr>
            </w:pPr>
            <w:r w:rsidRPr="00194B25">
              <w:rPr>
                <w:sz w:val="24"/>
              </w:rPr>
              <w:t>Workgroup</w:t>
            </w:r>
            <w:r>
              <w:rPr>
                <w:sz w:val="24"/>
              </w:rPr>
              <w:t xml:space="preserve"> </w:t>
            </w:r>
            <w:r w:rsidRPr="00194B25">
              <w:rPr>
                <w:sz w:val="24"/>
              </w:rPr>
              <w:t>Member (Alternate)</w:t>
            </w:r>
          </w:p>
        </w:tc>
        <w:tc>
          <w:tcPr>
            <w:tcW w:w="3119" w:type="dxa"/>
          </w:tcPr>
          <w:p w14:paraId="669DC410" w14:textId="77777777" w:rsidR="00321C75" w:rsidRPr="00194B25" w:rsidRDefault="00321C75" w:rsidP="00D012D9">
            <w:pPr>
              <w:rPr>
                <w:sz w:val="24"/>
              </w:rPr>
            </w:pPr>
          </w:p>
        </w:tc>
        <w:tc>
          <w:tcPr>
            <w:tcW w:w="3118" w:type="dxa"/>
          </w:tcPr>
          <w:p w14:paraId="4D777AB2" w14:textId="77777777" w:rsidR="00321C75" w:rsidRPr="00194B25" w:rsidRDefault="00321C75" w:rsidP="00D012D9">
            <w:pPr>
              <w:rPr>
                <w:sz w:val="24"/>
              </w:rPr>
            </w:pPr>
          </w:p>
        </w:tc>
      </w:tr>
      <w:tr w:rsidR="00321C75" w:rsidRPr="00194B25" w14:paraId="5435A5B5" w14:textId="77777777" w:rsidTr="001707C1">
        <w:trPr>
          <w:trHeight w:val="131"/>
        </w:trPr>
        <w:tc>
          <w:tcPr>
            <w:tcW w:w="2977" w:type="dxa"/>
            <w:hideMark/>
          </w:tcPr>
          <w:p w14:paraId="637487B7" w14:textId="77777777" w:rsidR="00321C75" w:rsidRPr="00194B25" w:rsidRDefault="00321C75" w:rsidP="00D012D9">
            <w:pPr>
              <w:rPr>
                <w:sz w:val="24"/>
              </w:rPr>
            </w:pPr>
            <w:r w:rsidRPr="00194B25">
              <w:rPr>
                <w:sz w:val="24"/>
              </w:rPr>
              <w:t>Workgroup Member</w:t>
            </w:r>
          </w:p>
        </w:tc>
        <w:tc>
          <w:tcPr>
            <w:tcW w:w="3119" w:type="dxa"/>
          </w:tcPr>
          <w:p w14:paraId="08876900" w14:textId="77777777" w:rsidR="00321C75" w:rsidRPr="00194B25" w:rsidRDefault="00321C75" w:rsidP="00D012D9">
            <w:pPr>
              <w:rPr>
                <w:sz w:val="24"/>
              </w:rPr>
            </w:pPr>
          </w:p>
        </w:tc>
        <w:tc>
          <w:tcPr>
            <w:tcW w:w="3118" w:type="dxa"/>
          </w:tcPr>
          <w:p w14:paraId="4DD3DF98" w14:textId="77777777" w:rsidR="00321C75" w:rsidRPr="00194B25" w:rsidRDefault="00321C75" w:rsidP="00D012D9">
            <w:pPr>
              <w:rPr>
                <w:sz w:val="24"/>
              </w:rPr>
            </w:pPr>
          </w:p>
        </w:tc>
      </w:tr>
      <w:tr w:rsidR="00321C75" w:rsidRPr="00194B25" w14:paraId="7853CA0F" w14:textId="77777777" w:rsidTr="001707C1">
        <w:tc>
          <w:tcPr>
            <w:tcW w:w="2977" w:type="dxa"/>
            <w:hideMark/>
          </w:tcPr>
          <w:p w14:paraId="2922E247" w14:textId="77777777" w:rsidR="00321C75" w:rsidRPr="00194B25" w:rsidRDefault="00321C75" w:rsidP="00D012D9">
            <w:pPr>
              <w:rPr>
                <w:sz w:val="24"/>
              </w:rPr>
            </w:pPr>
            <w:r w:rsidRPr="00194B25">
              <w:rPr>
                <w:sz w:val="24"/>
              </w:rPr>
              <w:t>Workgroup Member</w:t>
            </w:r>
          </w:p>
        </w:tc>
        <w:tc>
          <w:tcPr>
            <w:tcW w:w="3119" w:type="dxa"/>
          </w:tcPr>
          <w:p w14:paraId="3A4F893F" w14:textId="77777777" w:rsidR="00321C75" w:rsidRPr="00194B25" w:rsidRDefault="00321C75" w:rsidP="00D012D9">
            <w:pPr>
              <w:rPr>
                <w:sz w:val="24"/>
              </w:rPr>
            </w:pPr>
          </w:p>
        </w:tc>
        <w:tc>
          <w:tcPr>
            <w:tcW w:w="3118" w:type="dxa"/>
          </w:tcPr>
          <w:p w14:paraId="18510C5B" w14:textId="77777777" w:rsidR="00321C75" w:rsidRPr="00194B25" w:rsidRDefault="00321C75" w:rsidP="00D012D9">
            <w:pPr>
              <w:rPr>
                <w:sz w:val="24"/>
              </w:rPr>
            </w:pPr>
          </w:p>
        </w:tc>
      </w:tr>
      <w:tr w:rsidR="00321C75" w:rsidRPr="00194B25" w14:paraId="1866596A" w14:textId="77777777" w:rsidTr="001707C1">
        <w:tc>
          <w:tcPr>
            <w:tcW w:w="2977" w:type="dxa"/>
            <w:hideMark/>
          </w:tcPr>
          <w:p w14:paraId="417B9AD5" w14:textId="77777777" w:rsidR="00321C75" w:rsidRPr="00194B25" w:rsidRDefault="00321C75" w:rsidP="00D012D9">
            <w:pPr>
              <w:rPr>
                <w:sz w:val="24"/>
              </w:rPr>
            </w:pPr>
            <w:r w:rsidRPr="00194B25">
              <w:rPr>
                <w:sz w:val="24"/>
              </w:rPr>
              <w:t>Workgroup Member (Alternate)</w:t>
            </w:r>
          </w:p>
        </w:tc>
        <w:tc>
          <w:tcPr>
            <w:tcW w:w="3119" w:type="dxa"/>
          </w:tcPr>
          <w:p w14:paraId="3DEFC11C" w14:textId="77777777" w:rsidR="00321C75" w:rsidRPr="00194B25" w:rsidRDefault="00321C75" w:rsidP="00D012D9">
            <w:pPr>
              <w:rPr>
                <w:sz w:val="24"/>
              </w:rPr>
            </w:pPr>
          </w:p>
        </w:tc>
        <w:tc>
          <w:tcPr>
            <w:tcW w:w="3118" w:type="dxa"/>
          </w:tcPr>
          <w:p w14:paraId="31D01FF2" w14:textId="77777777" w:rsidR="00321C75" w:rsidRPr="00194B25" w:rsidRDefault="00321C75" w:rsidP="00D012D9">
            <w:pPr>
              <w:rPr>
                <w:sz w:val="24"/>
              </w:rPr>
            </w:pPr>
          </w:p>
        </w:tc>
      </w:tr>
      <w:tr w:rsidR="00321C75" w:rsidRPr="00194B25" w14:paraId="43E4811A" w14:textId="77777777" w:rsidTr="001707C1">
        <w:tc>
          <w:tcPr>
            <w:tcW w:w="2977" w:type="dxa"/>
            <w:hideMark/>
          </w:tcPr>
          <w:p w14:paraId="2980EA76" w14:textId="77777777" w:rsidR="00321C75" w:rsidRPr="00194B25" w:rsidRDefault="00321C75" w:rsidP="00D012D9">
            <w:pPr>
              <w:rPr>
                <w:sz w:val="24"/>
              </w:rPr>
            </w:pPr>
            <w:r w:rsidRPr="00194B25">
              <w:rPr>
                <w:sz w:val="24"/>
              </w:rPr>
              <w:t xml:space="preserve">Authority Representative </w:t>
            </w:r>
          </w:p>
        </w:tc>
        <w:tc>
          <w:tcPr>
            <w:tcW w:w="3119" w:type="dxa"/>
          </w:tcPr>
          <w:p w14:paraId="51AF7820" w14:textId="77777777" w:rsidR="00321C75" w:rsidRPr="00194B25" w:rsidRDefault="00321C75" w:rsidP="00D012D9">
            <w:pPr>
              <w:rPr>
                <w:sz w:val="24"/>
              </w:rPr>
            </w:pPr>
          </w:p>
        </w:tc>
        <w:tc>
          <w:tcPr>
            <w:tcW w:w="3118" w:type="dxa"/>
          </w:tcPr>
          <w:p w14:paraId="53A0337F" w14:textId="77777777" w:rsidR="00321C75" w:rsidRPr="00194B25" w:rsidRDefault="00321C75" w:rsidP="00D012D9">
            <w:pPr>
              <w:rPr>
                <w:sz w:val="24"/>
              </w:rPr>
            </w:pPr>
          </w:p>
        </w:tc>
      </w:tr>
    </w:tbl>
    <w:p w14:paraId="3039A6DA" w14:textId="77777777" w:rsidR="00321C75" w:rsidRPr="009F47CD" w:rsidRDefault="00321C75" w:rsidP="00321C75">
      <w:pPr>
        <w:pStyle w:val="BodyText"/>
        <w:rPr>
          <w:b/>
          <w:sz w:val="24"/>
        </w:rPr>
      </w:pPr>
    </w:p>
    <w:p w14:paraId="2EC2BBF5"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14. </w:t>
      </w:r>
      <w:r w:rsidRPr="009F47CD">
        <w:rPr>
          <w:color w:val="000000"/>
          <w:sz w:val="24"/>
          <w:lang w:val="x-none"/>
        </w:rPr>
        <w:tab/>
        <w:t xml:space="preserve">A (*) Workgroup must comprise at least </w:t>
      </w:r>
      <w:r>
        <w:rPr>
          <w:color w:val="000000"/>
          <w:sz w:val="24"/>
        </w:rPr>
        <w:t>5</w:t>
      </w:r>
      <w:r w:rsidRPr="009F47CD">
        <w:rPr>
          <w:color w:val="000000"/>
          <w:sz w:val="24"/>
          <w:lang w:val="x-none"/>
        </w:rPr>
        <w:t xml:space="preserve"> members (who may be Panel Members). The</w:t>
      </w:r>
      <w:r w:rsidRPr="009F47CD">
        <w:rPr>
          <w:color w:val="000000"/>
          <w:sz w:val="24"/>
        </w:rPr>
        <w:t xml:space="preserve"> </w:t>
      </w:r>
      <w:r w:rsidRPr="009F47CD">
        <w:rPr>
          <w:color w:val="000000"/>
          <w:sz w:val="24"/>
          <w:lang w:val="x-none"/>
        </w:rPr>
        <w:t>roles identified with an asterisk (*) in the table above contribute toward the required</w:t>
      </w:r>
      <w:r w:rsidRPr="009F47CD">
        <w:rPr>
          <w:color w:val="000000"/>
          <w:sz w:val="24"/>
        </w:rPr>
        <w:t xml:space="preserve"> </w:t>
      </w:r>
      <w:r w:rsidRPr="009F47CD">
        <w:rPr>
          <w:color w:val="000000"/>
          <w:sz w:val="24"/>
          <w:lang w:val="x-none"/>
        </w:rPr>
        <w:t>quorum, determined in accordance with paragraph 15 below.</w:t>
      </w:r>
    </w:p>
    <w:p w14:paraId="7FB179C5" w14:textId="77777777" w:rsidR="00321C75" w:rsidRPr="009F47CD" w:rsidRDefault="00321C75" w:rsidP="00321C75">
      <w:pPr>
        <w:autoSpaceDE w:val="0"/>
        <w:adjustRightInd w:val="0"/>
        <w:snapToGrid w:val="0"/>
        <w:rPr>
          <w:color w:val="000000"/>
          <w:sz w:val="24"/>
          <w:lang w:val="x-none"/>
        </w:rPr>
      </w:pPr>
    </w:p>
    <w:p w14:paraId="56997D9D" w14:textId="77777777" w:rsidR="00321C75" w:rsidRDefault="00321C75" w:rsidP="00321C75">
      <w:pPr>
        <w:pStyle w:val="ListParagraph"/>
        <w:numPr>
          <w:ilvl w:val="0"/>
          <w:numId w:val="23"/>
        </w:numPr>
        <w:suppressAutoHyphens w:val="0"/>
        <w:autoSpaceDE w:val="0"/>
        <w:adjustRightInd w:val="0"/>
        <w:snapToGrid w:val="0"/>
        <w:spacing w:before="120" w:after="120" w:line="300" w:lineRule="atLeast"/>
        <w:contextualSpacing/>
        <w:textAlignment w:val="auto"/>
        <w:rPr>
          <w:color w:val="000000"/>
          <w:sz w:val="24"/>
          <w:lang w:val="x-none"/>
        </w:rPr>
      </w:pPr>
      <w:r w:rsidRPr="00073AA9">
        <w:rPr>
          <w:color w:val="000000"/>
          <w:sz w:val="24"/>
          <w:lang w:val="x-none"/>
        </w:rPr>
        <w:t>The Grid Code Review Panel must agree a number that will be quorum for each</w:t>
      </w:r>
      <w:r w:rsidRPr="00073AA9">
        <w:rPr>
          <w:color w:val="000000"/>
          <w:sz w:val="24"/>
        </w:rPr>
        <w:t xml:space="preserve"> </w:t>
      </w:r>
      <w:r w:rsidRPr="00073AA9">
        <w:rPr>
          <w:color w:val="000000"/>
          <w:sz w:val="24"/>
          <w:lang w:val="x-none"/>
        </w:rPr>
        <w:t xml:space="preserve">Workgroup meeting. The agreed figure for this modification is that at least </w:t>
      </w:r>
      <w:r w:rsidRPr="00073AA9">
        <w:rPr>
          <w:color w:val="000000"/>
          <w:sz w:val="24"/>
        </w:rPr>
        <w:t>5</w:t>
      </w:r>
      <w:r w:rsidRPr="00073AA9">
        <w:rPr>
          <w:color w:val="000000"/>
          <w:sz w:val="24"/>
          <w:lang w:val="x-none"/>
        </w:rPr>
        <w:t xml:space="preserve"> Workgroup members must participate in a meeting for quorum to be met.</w:t>
      </w:r>
    </w:p>
    <w:p w14:paraId="5974E466" w14:textId="77777777" w:rsidR="00321C75" w:rsidRPr="00073AA9" w:rsidRDefault="00321C75" w:rsidP="00321C75">
      <w:pPr>
        <w:pStyle w:val="ListParagraph"/>
        <w:autoSpaceDE w:val="0"/>
        <w:adjustRightInd w:val="0"/>
        <w:snapToGrid w:val="0"/>
        <w:rPr>
          <w:color w:val="000000"/>
          <w:sz w:val="24"/>
          <w:lang w:val="x-none"/>
        </w:rPr>
      </w:pPr>
    </w:p>
    <w:p w14:paraId="746AFA43" w14:textId="77777777" w:rsidR="00321C75" w:rsidRPr="00073AA9" w:rsidRDefault="00321C75" w:rsidP="00321C75">
      <w:pPr>
        <w:pStyle w:val="ListParagraph"/>
        <w:numPr>
          <w:ilvl w:val="0"/>
          <w:numId w:val="23"/>
        </w:numPr>
        <w:suppressAutoHyphens w:val="0"/>
        <w:autoSpaceDE w:val="0"/>
        <w:adjustRightInd w:val="0"/>
        <w:snapToGrid w:val="0"/>
        <w:spacing w:before="120" w:after="120" w:line="300" w:lineRule="atLeast"/>
        <w:contextualSpacing/>
        <w:textAlignment w:val="auto"/>
        <w:rPr>
          <w:color w:val="000000"/>
          <w:sz w:val="24"/>
          <w:lang w:val="x-none"/>
        </w:rPr>
      </w:pPr>
      <w:r w:rsidRPr="00073AA9">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chairperson shall not have a vote, casting or otherwise.  There may be up to three rounds of voting, as follows:</w:t>
      </w:r>
    </w:p>
    <w:p w14:paraId="470FDB0B" w14:textId="77777777" w:rsidR="00321C75" w:rsidRDefault="00321C75" w:rsidP="00321C75">
      <w:pPr>
        <w:tabs>
          <w:tab w:val="left" w:pos="1276"/>
        </w:tabs>
        <w:spacing w:after="0" w:line="240" w:lineRule="auto"/>
        <w:ind w:left="1276"/>
        <w:jc w:val="both"/>
        <w:rPr>
          <w:sz w:val="24"/>
        </w:rPr>
      </w:pPr>
      <w:r>
        <w:rPr>
          <w:b/>
          <w:sz w:val="24"/>
        </w:rPr>
        <w:t>Vote 1:</w:t>
      </w:r>
      <w:r>
        <w:rPr>
          <w:sz w:val="24"/>
        </w:rPr>
        <w:t xml:space="preserve"> whether each proposal better facilitates the Applicable Grid Code Objectives;</w:t>
      </w:r>
    </w:p>
    <w:p w14:paraId="465314D4" w14:textId="77777777" w:rsidR="00321C75" w:rsidRDefault="00321C75" w:rsidP="00321C75">
      <w:pPr>
        <w:spacing w:after="0" w:line="240" w:lineRule="auto"/>
        <w:ind w:left="1276"/>
        <w:jc w:val="both"/>
        <w:rPr>
          <w:sz w:val="24"/>
        </w:rPr>
      </w:pPr>
      <w:r>
        <w:rPr>
          <w:b/>
          <w:sz w:val="24"/>
        </w:rPr>
        <w:t xml:space="preserve">Vote 2: </w:t>
      </w:r>
      <w:r>
        <w:rPr>
          <w:sz w:val="24"/>
        </w:rPr>
        <w:t>where one or more WAGCMs exist, whether each WAGCM better facilitates the Applicable Grid Code Objectives than the original Modification Proposal;</w:t>
      </w:r>
    </w:p>
    <w:p w14:paraId="7C52EF11" w14:textId="77777777" w:rsidR="00321C75" w:rsidRDefault="00321C75" w:rsidP="00321C75">
      <w:pPr>
        <w:spacing w:line="240" w:lineRule="auto"/>
        <w:ind w:left="1276"/>
        <w:jc w:val="both"/>
        <w:rPr>
          <w:sz w:val="24"/>
        </w:rPr>
      </w:pPr>
      <w:r>
        <w:rPr>
          <w:b/>
          <w:sz w:val="24"/>
        </w:rPr>
        <w:t>Vote 3:</w:t>
      </w:r>
      <w:r>
        <w:rPr>
          <w:sz w:val="24"/>
        </w:rPr>
        <w:t xml:space="preserve"> which option is considered to BEST facilitate achievement of the Applicable Grid Code Objectives.  For the avoidance of doubt, this vote should include the existing Grid Code baseline as an option.</w:t>
      </w:r>
    </w:p>
    <w:p w14:paraId="14AA4827" w14:textId="77777777" w:rsidR="00321C75" w:rsidRDefault="00321C75" w:rsidP="00321C75">
      <w:pPr>
        <w:ind w:left="720"/>
        <w:jc w:val="both"/>
        <w:rPr>
          <w:sz w:val="24"/>
        </w:rPr>
      </w:pPr>
      <w:r>
        <w:rPr>
          <w:sz w:val="24"/>
        </w:rPr>
        <w:t>The results from the vote and the reasons for such voting shall be recorded in the Workgroup report in as much detail as practicable.</w:t>
      </w:r>
    </w:p>
    <w:p w14:paraId="639EC613" w14:textId="77777777" w:rsidR="00321C75" w:rsidRPr="009F47CD" w:rsidRDefault="00321C75" w:rsidP="00321C75">
      <w:pPr>
        <w:autoSpaceDE w:val="0"/>
        <w:adjustRightInd w:val="0"/>
        <w:snapToGrid w:val="0"/>
        <w:ind w:left="720" w:hanging="720"/>
        <w:rPr>
          <w:color w:val="000000"/>
          <w:sz w:val="24"/>
        </w:rPr>
      </w:pPr>
    </w:p>
    <w:p w14:paraId="5D21B2CC"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17. </w:t>
      </w:r>
      <w:r w:rsidRPr="009F47CD">
        <w:rPr>
          <w:color w:val="000000"/>
          <w:sz w:val="24"/>
          <w:lang w:val="x-none"/>
        </w:rPr>
        <w:tab/>
        <w:t>It is expected that Workgroup members would only abstain from voting under limited</w:t>
      </w:r>
      <w:r w:rsidRPr="009F47CD">
        <w:rPr>
          <w:color w:val="000000"/>
          <w:sz w:val="24"/>
        </w:rPr>
        <w:t xml:space="preserve"> </w:t>
      </w:r>
      <w:r w:rsidRPr="009F47CD">
        <w:rPr>
          <w:color w:val="000000"/>
          <w:sz w:val="24"/>
          <w:lang w:val="x-none"/>
        </w:rPr>
        <w:t>circumstances, for example where a member feels that a proposal has been insufficiently</w:t>
      </w:r>
      <w:r w:rsidRPr="009F47CD">
        <w:rPr>
          <w:color w:val="000000"/>
          <w:sz w:val="24"/>
        </w:rPr>
        <w:t xml:space="preserve"> </w:t>
      </w:r>
      <w:r w:rsidRPr="009F47CD">
        <w:rPr>
          <w:color w:val="000000"/>
          <w:sz w:val="24"/>
          <w:lang w:val="x-none"/>
        </w:rPr>
        <w:t>developed. Where a member has such concerns, they should raise these with the</w:t>
      </w:r>
      <w:r w:rsidRPr="009F47CD">
        <w:rPr>
          <w:color w:val="000000"/>
          <w:sz w:val="24"/>
        </w:rPr>
        <w:t xml:space="preserve"> </w:t>
      </w:r>
      <w:r w:rsidRPr="009F47CD">
        <w:rPr>
          <w:color w:val="000000"/>
          <w:sz w:val="24"/>
          <w:lang w:val="x-none"/>
        </w:rPr>
        <w:t>Workgroup chair</w:t>
      </w:r>
      <w:r>
        <w:rPr>
          <w:color w:val="000000"/>
          <w:sz w:val="24"/>
        </w:rPr>
        <w:t>person</w:t>
      </w:r>
      <w:r w:rsidRPr="009F47CD">
        <w:rPr>
          <w:color w:val="000000"/>
          <w:sz w:val="24"/>
          <w:lang w:val="x-none"/>
        </w:rPr>
        <w:t xml:space="preserve"> at the earliest possible opportunity and certainly before the</w:t>
      </w:r>
      <w:r w:rsidRPr="009F47CD">
        <w:rPr>
          <w:color w:val="000000"/>
          <w:sz w:val="24"/>
        </w:rPr>
        <w:t xml:space="preserve"> </w:t>
      </w:r>
      <w:r w:rsidRPr="009F47CD">
        <w:rPr>
          <w:color w:val="000000"/>
          <w:sz w:val="24"/>
          <w:lang w:val="x-none"/>
        </w:rPr>
        <w:t>Workgroup vote takes place. Where abstention occurs, the reason should be recorded in</w:t>
      </w:r>
      <w:r w:rsidRPr="009F47CD">
        <w:rPr>
          <w:color w:val="000000"/>
          <w:sz w:val="24"/>
        </w:rPr>
        <w:t xml:space="preserve"> </w:t>
      </w:r>
      <w:r w:rsidRPr="009F47CD">
        <w:rPr>
          <w:color w:val="000000"/>
          <w:sz w:val="24"/>
          <w:lang w:val="x-none"/>
        </w:rPr>
        <w:t>the Workgroup report.</w:t>
      </w:r>
    </w:p>
    <w:p w14:paraId="70D52B86" w14:textId="77777777" w:rsidR="00321C75" w:rsidRPr="009F47CD" w:rsidRDefault="00321C75" w:rsidP="00321C75">
      <w:pPr>
        <w:autoSpaceDE w:val="0"/>
        <w:adjustRightInd w:val="0"/>
        <w:snapToGrid w:val="0"/>
        <w:rPr>
          <w:color w:val="000000"/>
          <w:sz w:val="24"/>
          <w:lang w:val="x-none"/>
        </w:rPr>
      </w:pPr>
    </w:p>
    <w:p w14:paraId="3CF3B7B4"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18. </w:t>
      </w:r>
      <w:r w:rsidRPr="009F47CD">
        <w:rPr>
          <w:color w:val="000000"/>
          <w:sz w:val="24"/>
          <w:lang w:val="x-none"/>
        </w:rPr>
        <w:tab/>
        <w:t>Workgroup members or their appointed alternate are required to attend a minimum of</w:t>
      </w:r>
      <w:r w:rsidRPr="009F47CD">
        <w:rPr>
          <w:color w:val="000000"/>
          <w:sz w:val="24"/>
        </w:rPr>
        <w:t xml:space="preserve"> </w:t>
      </w:r>
      <w:r w:rsidRPr="009F47CD">
        <w:rPr>
          <w:color w:val="000000"/>
          <w:sz w:val="24"/>
          <w:lang w:val="x-none"/>
        </w:rPr>
        <w:t>50% of the Workgroup meetings to be eligible to participate in the Workgroup vote.</w:t>
      </w:r>
    </w:p>
    <w:p w14:paraId="6CDB5053" w14:textId="77777777" w:rsidR="00321C75" w:rsidRPr="009F47CD" w:rsidRDefault="00321C75" w:rsidP="00321C75">
      <w:pPr>
        <w:autoSpaceDE w:val="0"/>
        <w:adjustRightInd w:val="0"/>
        <w:snapToGrid w:val="0"/>
        <w:rPr>
          <w:color w:val="000000"/>
          <w:sz w:val="24"/>
          <w:lang w:val="x-none"/>
        </w:rPr>
      </w:pPr>
    </w:p>
    <w:p w14:paraId="34A57B7C" w14:textId="77777777"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19. </w:t>
      </w:r>
      <w:r w:rsidRPr="009F47CD">
        <w:rPr>
          <w:color w:val="000000"/>
          <w:sz w:val="24"/>
          <w:lang w:val="x-none"/>
        </w:rPr>
        <w:tab/>
        <w:t>The Technical Secretary shall keep an Attendance Record for the Workgroup meetings</w:t>
      </w:r>
      <w:r w:rsidRPr="009F47CD">
        <w:rPr>
          <w:color w:val="000000"/>
          <w:sz w:val="24"/>
        </w:rPr>
        <w:t xml:space="preserve"> </w:t>
      </w:r>
      <w:r w:rsidRPr="009F47CD">
        <w:rPr>
          <w:color w:val="000000"/>
          <w:sz w:val="24"/>
          <w:lang w:val="x-none"/>
        </w:rPr>
        <w:t>and circulate the Attendance Record with the Action Notes after each meeting. This will</w:t>
      </w:r>
      <w:r w:rsidRPr="009F47CD">
        <w:rPr>
          <w:color w:val="000000"/>
          <w:sz w:val="24"/>
        </w:rPr>
        <w:t xml:space="preserve"> </w:t>
      </w:r>
      <w:r w:rsidRPr="009F47CD">
        <w:rPr>
          <w:color w:val="000000"/>
          <w:sz w:val="24"/>
          <w:lang w:val="x-none"/>
        </w:rPr>
        <w:t>be attached to the final Workgroup report.</w:t>
      </w:r>
    </w:p>
    <w:p w14:paraId="4B7F1D49" w14:textId="77777777" w:rsidR="00321C75" w:rsidRPr="009F47CD" w:rsidRDefault="00321C75" w:rsidP="00321C75">
      <w:pPr>
        <w:autoSpaceDE w:val="0"/>
        <w:adjustRightInd w:val="0"/>
        <w:snapToGrid w:val="0"/>
        <w:rPr>
          <w:color w:val="000000"/>
          <w:sz w:val="24"/>
          <w:lang w:val="x-none"/>
        </w:rPr>
      </w:pPr>
    </w:p>
    <w:p w14:paraId="6693602B" w14:textId="1711B678" w:rsidR="00321C75" w:rsidRPr="009F47CD" w:rsidRDefault="00321C75" w:rsidP="00321C75">
      <w:pPr>
        <w:autoSpaceDE w:val="0"/>
        <w:adjustRightInd w:val="0"/>
        <w:snapToGrid w:val="0"/>
        <w:ind w:left="720" w:hanging="720"/>
        <w:rPr>
          <w:color w:val="000000"/>
          <w:sz w:val="24"/>
          <w:lang w:val="x-none"/>
        </w:rPr>
      </w:pPr>
      <w:r w:rsidRPr="009F47CD">
        <w:rPr>
          <w:color w:val="000000"/>
          <w:sz w:val="24"/>
          <w:lang w:val="x-none"/>
        </w:rPr>
        <w:t xml:space="preserve">20. </w:t>
      </w:r>
      <w:r w:rsidRPr="009F47CD">
        <w:rPr>
          <w:color w:val="000000"/>
          <w:sz w:val="24"/>
          <w:lang w:val="x-none"/>
        </w:rPr>
        <w:tab/>
        <w:t>The Workgroup membership can be amended from time to time by the Grid Code Review</w:t>
      </w:r>
      <w:r w:rsidRPr="009F47CD">
        <w:rPr>
          <w:color w:val="000000"/>
          <w:sz w:val="24"/>
        </w:rPr>
        <w:t xml:space="preserve"> </w:t>
      </w:r>
      <w:r w:rsidRPr="009F47CD">
        <w:rPr>
          <w:color w:val="000000"/>
          <w:sz w:val="24"/>
          <w:lang w:val="x-none"/>
        </w:rPr>
        <w:t xml:space="preserve">Panel </w:t>
      </w:r>
      <w:ins w:id="52" w:author="Creighton, Alan (Northern Powergrid)" w:date="2024-12-19T09:34:00Z" w16du:dateUtc="2024-12-19T09:34:00Z">
        <w:r w:rsidR="00D73D02">
          <w:rPr>
            <w:color w:val="000000"/>
            <w:sz w:val="24"/>
          </w:rPr>
          <w:t xml:space="preserve">/ Distribution Code Review Panel </w:t>
        </w:r>
      </w:ins>
      <w:r w:rsidRPr="009F47CD">
        <w:rPr>
          <w:color w:val="000000"/>
          <w:sz w:val="24"/>
          <w:lang w:val="x-none"/>
        </w:rPr>
        <w:t>and the Chair</w:t>
      </w:r>
      <w:r>
        <w:rPr>
          <w:color w:val="000000"/>
          <w:sz w:val="24"/>
        </w:rPr>
        <w:t>person</w:t>
      </w:r>
      <w:r w:rsidRPr="009F47CD">
        <w:rPr>
          <w:color w:val="000000"/>
          <w:sz w:val="24"/>
          <w:lang w:val="x-none"/>
        </w:rPr>
        <w:t xml:space="preserve"> of the Workgroup.</w:t>
      </w:r>
    </w:p>
    <w:p w14:paraId="3EDD4BFB" w14:textId="77777777" w:rsidR="00321C75" w:rsidRPr="00194B25" w:rsidRDefault="00321C75" w:rsidP="00321C75">
      <w:pPr>
        <w:jc w:val="both"/>
        <w:rPr>
          <w:sz w:val="24"/>
        </w:rPr>
      </w:pPr>
    </w:p>
    <w:p w14:paraId="4AB8A769" w14:textId="77777777" w:rsidR="00321C75" w:rsidRPr="00D45B26" w:rsidRDefault="00321C75" w:rsidP="00321C75">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321C75" w:rsidRPr="00826BB5" w14:paraId="4837E9CE" w14:textId="77777777" w:rsidTr="00D012D9">
        <w:trPr>
          <w:trHeight w:val="345"/>
          <w:jc w:val="center"/>
        </w:trPr>
        <w:tc>
          <w:tcPr>
            <w:tcW w:w="846" w:type="dxa"/>
            <w:vAlign w:val="center"/>
          </w:tcPr>
          <w:p w14:paraId="28FB4F12" w14:textId="77777777" w:rsidR="00321C75" w:rsidRPr="005C1BCC" w:rsidRDefault="00321C75" w:rsidP="00D012D9">
            <w:pPr>
              <w:spacing w:after="0" w:line="240" w:lineRule="auto"/>
              <w:jc w:val="center"/>
              <w:rPr>
                <w:b/>
                <w:szCs w:val="20"/>
              </w:rPr>
            </w:pPr>
            <w:r>
              <w:rPr>
                <w:b/>
                <w:szCs w:val="20"/>
              </w:rPr>
              <w:t>Issue</w:t>
            </w:r>
          </w:p>
        </w:tc>
        <w:tc>
          <w:tcPr>
            <w:tcW w:w="1276" w:type="dxa"/>
            <w:vAlign w:val="center"/>
          </w:tcPr>
          <w:p w14:paraId="4C153CE8" w14:textId="77777777" w:rsidR="00321C75" w:rsidRPr="005C1BCC" w:rsidRDefault="00321C75" w:rsidP="00D012D9">
            <w:pPr>
              <w:spacing w:after="0" w:line="240" w:lineRule="auto"/>
              <w:jc w:val="center"/>
              <w:rPr>
                <w:b/>
                <w:szCs w:val="20"/>
              </w:rPr>
            </w:pPr>
            <w:r w:rsidRPr="005C1BCC">
              <w:rPr>
                <w:b/>
                <w:szCs w:val="20"/>
              </w:rPr>
              <w:t>Date</w:t>
            </w:r>
          </w:p>
        </w:tc>
        <w:tc>
          <w:tcPr>
            <w:tcW w:w="4233" w:type="dxa"/>
            <w:vAlign w:val="center"/>
          </w:tcPr>
          <w:p w14:paraId="65CE622D" w14:textId="77777777" w:rsidR="00321C75" w:rsidRPr="005C1BCC" w:rsidRDefault="00321C75" w:rsidP="00D012D9">
            <w:pPr>
              <w:spacing w:after="0" w:line="240" w:lineRule="auto"/>
              <w:jc w:val="center"/>
              <w:rPr>
                <w:b/>
                <w:szCs w:val="20"/>
              </w:rPr>
            </w:pPr>
            <w:r w:rsidRPr="005C1BCC">
              <w:rPr>
                <w:b/>
                <w:szCs w:val="20"/>
              </w:rPr>
              <w:t>Summary of Changes / Reasons</w:t>
            </w:r>
          </w:p>
        </w:tc>
        <w:tc>
          <w:tcPr>
            <w:tcW w:w="2666" w:type="dxa"/>
            <w:vAlign w:val="center"/>
          </w:tcPr>
          <w:p w14:paraId="399946A5" w14:textId="77777777" w:rsidR="00321C75" w:rsidRPr="005C1BCC" w:rsidRDefault="00321C75" w:rsidP="00D012D9">
            <w:pPr>
              <w:spacing w:after="0" w:line="240" w:lineRule="auto"/>
              <w:jc w:val="center"/>
              <w:rPr>
                <w:b/>
                <w:szCs w:val="20"/>
              </w:rPr>
            </w:pPr>
            <w:r>
              <w:rPr>
                <w:b/>
                <w:szCs w:val="20"/>
              </w:rPr>
              <w:t xml:space="preserve">Panel </w:t>
            </w:r>
            <w:r w:rsidRPr="005C1BCC">
              <w:rPr>
                <w:b/>
                <w:szCs w:val="20"/>
              </w:rPr>
              <w:t>Approv</w:t>
            </w:r>
            <w:r>
              <w:rPr>
                <w:b/>
                <w:szCs w:val="20"/>
              </w:rPr>
              <w:t>al Date</w:t>
            </w:r>
          </w:p>
        </w:tc>
      </w:tr>
      <w:tr w:rsidR="00321C75" w:rsidRPr="00826BB5" w14:paraId="58A0D919" w14:textId="77777777" w:rsidTr="00D012D9">
        <w:trPr>
          <w:jc w:val="center"/>
        </w:trPr>
        <w:tc>
          <w:tcPr>
            <w:tcW w:w="846" w:type="dxa"/>
            <w:vAlign w:val="center"/>
          </w:tcPr>
          <w:p w14:paraId="241150B7" w14:textId="77777777" w:rsidR="00321C75" w:rsidRPr="0011038A" w:rsidRDefault="00321C75" w:rsidP="00D012D9">
            <w:pPr>
              <w:spacing w:after="0" w:line="240" w:lineRule="auto"/>
              <w:jc w:val="center"/>
              <w:rPr>
                <w:sz w:val="16"/>
                <w:szCs w:val="20"/>
                <w:highlight w:val="yellow"/>
              </w:rPr>
            </w:pPr>
            <w:r w:rsidRPr="0011038A">
              <w:rPr>
                <w:sz w:val="16"/>
                <w:szCs w:val="20"/>
                <w:highlight w:val="yellow"/>
              </w:rPr>
              <w:t>1</w:t>
            </w:r>
          </w:p>
        </w:tc>
        <w:tc>
          <w:tcPr>
            <w:tcW w:w="1276" w:type="dxa"/>
            <w:vAlign w:val="center"/>
          </w:tcPr>
          <w:p w14:paraId="47523DE5" w14:textId="77777777" w:rsidR="00321C75" w:rsidRPr="0011038A" w:rsidRDefault="00321C75" w:rsidP="00D012D9">
            <w:pPr>
              <w:spacing w:after="0" w:line="240" w:lineRule="auto"/>
              <w:jc w:val="center"/>
              <w:rPr>
                <w:sz w:val="16"/>
                <w:szCs w:val="20"/>
                <w:highlight w:val="yellow"/>
              </w:rPr>
            </w:pPr>
            <w:r w:rsidRPr="0011038A">
              <w:rPr>
                <w:sz w:val="16"/>
                <w:szCs w:val="20"/>
                <w:highlight w:val="yellow"/>
              </w:rPr>
              <w:t>XX/XX/20XX</w:t>
            </w:r>
          </w:p>
        </w:tc>
        <w:tc>
          <w:tcPr>
            <w:tcW w:w="4233" w:type="dxa"/>
            <w:vAlign w:val="center"/>
          </w:tcPr>
          <w:p w14:paraId="391D439F" w14:textId="77777777" w:rsidR="00321C75" w:rsidRPr="0011038A" w:rsidRDefault="00321C75" w:rsidP="00D012D9">
            <w:pPr>
              <w:spacing w:after="0" w:line="240" w:lineRule="auto"/>
              <w:jc w:val="center"/>
              <w:rPr>
                <w:sz w:val="16"/>
                <w:szCs w:val="20"/>
                <w:highlight w:val="yellow"/>
              </w:rPr>
            </w:pPr>
            <w:r w:rsidRPr="0011038A">
              <w:rPr>
                <w:sz w:val="16"/>
                <w:szCs w:val="20"/>
                <w:highlight w:val="yellow"/>
              </w:rPr>
              <w:t>Panel approved Terms of Reference ahead of nominations</w:t>
            </w:r>
          </w:p>
        </w:tc>
        <w:tc>
          <w:tcPr>
            <w:tcW w:w="2666" w:type="dxa"/>
            <w:vAlign w:val="center"/>
          </w:tcPr>
          <w:p w14:paraId="32B804E7" w14:textId="77777777" w:rsidR="00321C75" w:rsidRPr="0011038A" w:rsidRDefault="00321C75" w:rsidP="00D012D9">
            <w:pPr>
              <w:spacing w:after="0" w:line="240" w:lineRule="auto"/>
              <w:jc w:val="center"/>
              <w:rPr>
                <w:sz w:val="16"/>
                <w:szCs w:val="20"/>
                <w:highlight w:val="yellow"/>
              </w:rPr>
            </w:pPr>
            <w:r w:rsidRPr="0011038A">
              <w:rPr>
                <w:sz w:val="16"/>
                <w:szCs w:val="20"/>
                <w:highlight w:val="yellow"/>
              </w:rPr>
              <w:t>XX/XX/20XX</w:t>
            </w:r>
          </w:p>
        </w:tc>
      </w:tr>
    </w:tbl>
    <w:p w14:paraId="2DB5835A" w14:textId="77777777" w:rsidR="00321C75" w:rsidRPr="00174391" w:rsidRDefault="00321C75" w:rsidP="00321C75">
      <w:pPr>
        <w:pStyle w:val="TOCMOD"/>
        <w:framePr w:hSpace="0" w:vSpace="0" w:wrap="auto" w:vAnchor="margin" w:yAlign="inline"/>
        <w:rPr>
          <w:rFonts w:cs="Arial"/>
          <w:color w:val="4472C4" w:themeColor="accent5"/>
        </w:rPr>
      </w:pPr>
    </w:p>
    <w:p w14:paraId="277CE36C" w14:textId="77777777" w:rsidR="00321C75" w:rsidRDefault="00321C75"/>
    <w:sectPr w:rsidR="00321C75">
      <w:headerReference w:type="default" r:id="rId10"/>
      <w:footerReference w:type="default" r:id="rId11"/>
      <w:pgSz w:w="11906" w:h="16838"/>
      <w:pgMar w:top="1440" w:right="1080" w:bottom="1440" w:left="1080" w:header="397" w:footer="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A0241" w14:textId="77777777" w:rsidR="00CE0922" w:rsidRDefault="00CE0922">
      <w:pPr>
        <w:spacing w:after="0" w:line="240" w:lineRule="auto"/>
      </w:pPr>
      <w:r>
        <w:separator/>
      </w:r>
    </w:p>
  </w:endnote>
  <w:endnote w:type="continuationSeparator" w:id="0">
    <w:p w14:paraId="5F80236D" w14:textId="77777777" w:rsidR="00CE0922" w:rsidRDefault="00CE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55953" w14:textId="77777777" w:rsidR="00D13CF7" w:rsidRDefault="008B682D">
    <w:pPr>
      <w:pStyle w:val="Footer"/>
    </w:pPr>
    <w:r>
      <w:rPr>
        <w:rFonts w:ascii="Helvetica" w:eastAsia="HGPMinchoE" w:hAnsi="Helvetica"/>
        <w:noProof/>
        <w:sz w:val="28"/>
        <w:szCs w:val="40"/>
        <w:lang w:eastAsia="en-GB"/>
      </w:rPr>
      <mc:AlternateContent>
        <mc:Choice Requires="wps">
          <w:drawing>
            <wp:anchor distT="0" distB="0" distL="114300" distR="114300" simplePos="0" relativeHeight="251661312" behindDoc="0" locked="0" layoutInCell="1" allowOverlap="1" wp14:anchorId="1353E5DC" wp14:editId="14A5DBBA">
              <wp:simplePos x="0" y="0"/>
              <wp:positionH relativeFrom="page">
                <wp:posOffset>88267</wp:posOffset>
              </wp:positionH>
              <wp:positionV relativeFrom="page">
                <wp:posOffset>-240030</wp:posOffset>
              </wp:positionV>
              <wp:extent cx="342900" cy="295278"/>
              <wp:effectExtent l="0" t="0" r="0" b="9522"/>
              <wp:wrapSquare wrapText="bothSides"/>
              <wp:docPr id="2" name="Text Box 2"/>
              <wp:cNvGraphicFramePr/>
              <a:graphic xmlns:a="http://schemas.openxmlformats.org/drawingml/2006/main">
                <a:graphicData uri="http://schemas.microsoft.com/office/word/2010/wordprocessingShape">
                  <wps:wsp>
                    <wps:cNvSpPr txBox="1"/>
                    <wps:spPr>
                      <a:xfrm>
                        <a:off x="0" y="0"/>
                        <a:ext cx="342900" cy="295278"/>
                      </a:xfrm>
                      <a:prstGeom prst="rect">
                        <a:avLst/>
                      </a:prstGeom>
                      <a:noFill/>
                      <a:ln>
                        <a:noFill/>
                        <a:prstDash/>
                      </a:ln>
                    </wps:spPr>
                    <wps:txbx>
                      <w:txbxContent>
                        <w:p w14:paraId="4B82B5A6" w14:textId="77777777" w:rsidR="00D13CF7" w:rsidRDefault="008B682D">
                          <w:pPr>
                            <w:jc w:val="center"/>
                          </w:pPr>
                          <w:r>
                            <w:fldChar w:fldCharType="begin"/>
                          </w:r>
                          <w:r>
                            <w:instrText xml:space="preserve"> PAGE </w:instrText>
                          </w:r>
                          <w:r>
                            <w:fldChar w:fldCharType="separate"/>
                          </w:r>
                          <w:r w:rsidR="00321C75">
                            <w:rPr>
                              <w:noProof/>
                            </w:rPr>
                            <w:t>1</w:t>
                          </w:r>
                          <w:r>
                            <w:fldChar w:fldCharType="end"/>
                          </w:r>
                        </w:p>
                      </w:txbxContent>
                    </wps:txbx>
                    <wps:bodyPr vert="horz" wrap="square" lIns="91440" tIns="45720" rIns="91440" bIns="45720" anchor="t" anchorCtr="0" compatLnSpc="0">
                      <a:noAutofit/>
                    </wps:bodyPr>
                  </wps:wsp>
                </a:graphicData>
              </a:graphic>
            </wp:anchor>
          </w:drawing>
        </mc:Choice>
        <mc:Fallback>
          <w:pict>
            <v:shapetype w14:anchorId="1353E5DC" id="_x0000_t202" coordsize="21600,21600" o:spt="202" path="m,l,21600r21600,l21600,xe">
              <v:stroke joinstyle="miter"/>
              <v:path gradientshapeok="t" o:connecttype="rect"/>
            </v:shapetype>
            <v:shape id="Text Box 2" o:spid="_x0000_s1026" type="#_x0000_t202" style="position:absolute;margin-left:6.95pt;margin-top:-18.9pt;width:27pt;height:23.2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" filled="f" stroked="f">
              <v:textbox>
                <w:txbxContent>
                  <w:p w14:paraId="4B82B5A6" w14:textId="77777777" w:rsidR="00D13CF7" w:rsidRDefault="008B682D">
                    <w:pPr>
                      <w:jc w:val="center"/>
                    </w:pPr>
                    <w:r>
                      <w:fldChar w:fldCharType="begin"/>
                    </w:r>
                    <w:r>
                      <w:instrText xml:space="preserve"> PAGE </w:instrText>
                    </w:r>
                    <w:r>
                      <w:fldChar w:fldCharType="separate"/>
                    </w:r>
                    <w:r w:rsidR="00321C75">
                      <w:rPr>
                        <w:noProof/>
                      </w:rPr>
                      <w:t>1</w:t>
                    </w:r>
                    <w: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7CA76" w14:textId="77777777" w:rsidR="00CE0922" w:rsidRDefault="00CE0922">
      <w:pPr>
        <w:spacing w:after="0" w:line="240" w:lineRule="auto"/>
      </w:pPr>
      <w:r>
        <w:rPr>
          <w:color w:val="000000"/>
        </w:rPr>
        <w:separator/>
      </w:r>
    </w:p>
  </w:footnote>
  <w:footnote w:type="continuationSeparator" w:id="0">
    <w:p w14:paraId="25F9F088" w14:textId="77777777" w:rsidR="00CE0922" w:rsidRDefault="00CE09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B979" w14:textId="77777777" w:rsidR="00D13CF7" w:rsidRDefault="008B682D">
    <w:pPr>
      <w:pStyle w:val="Header"/>
      <w:ind w:left="0"/>
      <w:jc w:val="left"/>
    </w:pPr>
    <w:r>
      <w:rPr>
        <w:b/>
        <w:bCs/>
        <w:noProof/>
        <w:lang w:eastAsia="en-GB"/>
      </w:rPr>
      <w:drawing>
        <wp:anchor distT="0" distB="0" distL="114300" distR="114300" simplePos="0" relativeHeight="251659264" behindDoc="1" locked="0" layoutInCell="1" allowOverlap="1" wp14:anchorId="067D2012" wp14:editId="0944112F">
          <wp:simplePos x="0" y="0"/>
          <wp:positionH relativeFrom="margin">
            <wp:align>center</wp:align>
          </wp:positionH>
          <wp:positionV relativeFrom="page">
            <wp:align>bottom</wp:align>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74C323FB" w14:textId="77777777" w:rsidR="00D13CF7" w:rsidRDefault="00D13CF7">
    <w:pPr>
      <w:pStyle w:val="Header"/>
      <w:ind w:left="0"/>
      <w:jc w:val="left"/>
      <w:rPr>
        <w:rFonts w:ascii="Helvetica" w:eastAsia="HGPMinchoE" w:hAnsi="Helvetica"/>
        <w:color w:val="3F0730"/>
        <w:sz w:val="28"/>
        <w:szCs w:val="40"/>
      </w:rPr>
    </w:pPr>
  </w:p>
  <w:p w14:paraId="7D4849E4" w14:textId="77777777" w:rsidR="00321C75" w:rsidRDefault="00321C75">
    <w:pPr>
      <w:pStyle w:val="Header"/>
      <w:ind w:left="0"/>
      <w:jc w:val="left"/>
      <w:rPr>
        <w:rFonts w:ascii="Helvetica" w:eastAsia="HGPMinchoE" w:hAnsi="Helvetica"/>
        <w:color w:val="3F0730"/>
        <w:sz w:val="28"/>
        <w:szCs w:val="40"/>
      </w:rPr>
    </w:pPr>
  </w:p>
  <w:p w14:paraId="5947BDD1" w14:textId="77777777" w:rsidR="00321C75" w:rsidRDefault="00321C75">
    <w:pPr>
      <w:pStyle w:val="Header"/>
      <w:ind w:left="0"/>
      <w:jc w:val="left"/>
      <w:rPr>
        <w:rFonts w:ascii="Helvetica" w:eastAsia="HGPMinchoE" w:hAnsi="Helvetica"/>
        <w:color w:val="3F0730"/>
        <w:sz w:val="28"/>
        <w:szCs w:val="40"/>
      </w:rPr>
    </w:pPr>
  </w:p>
  <w:p w14:paraId="3049DCDC" w14:textId="77777777" w:rsidR="00321C75" w:rsidRDefault="00321C75">
    <w:pPr>
      <w:pStyle w:val="Header"/>
      <w:ind w:left="0"/>
      <w:jc w:val="left"/>
      <w:rPr>
        <w:rFonts w:ascii="Helvetica" w:eastAsia="HGPMinchoE" w:hAnsi="Helvetica"/>
        <w:color w:val="3F0730"/>
        <w:sz w:val="28"/>
        <w:szCs w:val="40"/>
      </w:rPr>
    </w:pPr>
  </w:p>
  <w:p w14:paraId="1CAAA6E9" w14:textId="77777777" w:rsidR="00D13CF7" w:rsidRDefault="008B682D">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17805"/>
    <w:multiLevelType w:val="multilevel"/>
    <w:tmpl w:val="5744393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2036292"/>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670D88"/>
    <w:multiLevelType w:val="multilevel"/>
    <w:tmpl w:val="BA3E4D56"/>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876D47"/>
    <w:multiLevelType w:val="multilevel"/>
    <w:tmpl w:val="1D468AA4"/>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4" w15:restartNumberingAfterBreak="0">
    <w:nsid w:val="17FE148E"/>
    <w:multiLevelType w:val="multilevel"/>
    <w:tmpl w:val="5E706238"/>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B1A5BF1"/>
    <w:multiLevelType w:val="multilevel"/>
    <w:tmpl w:val="D0469A0E"/>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3A70103"/>
    <w:multiLevelType w:val="multilevel"/>
    <w:tmpl w:val="1F4E7C2A"/>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7" w15:restartNumberingAfterBreak="0">
    <w:nsid w:val="2A570968"/>
    <w:multiLevelType w:val="multilevel"/>
    <w:tmpl w:val="31E8E092"/>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DE157BF"/>
    <w:multiLevelType w:val="hybridMultilevel"/>
    <w:tmpl w:val="FF9EE308"/>
    <w:lvl w:ilvl="0" w:tplc="08090017">
      <w:start w:val="1"/>
      <w:numFmt w:val="lowerLetter"/>
      <w:lvlText w:val="%1)"/>
      <w:lvlJc w:val="left"/>
      <w:pPr>
        <w:ind w:left="1080" w:hanging="360"/>
      </w:pPr>
    </w:lvl>
    <w:lvl w:ilvl="1" w:tplc="B19C484E">
      <w:start w:val="1"/>
      <w:numFmt w:val="lowerRoman"/>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EB75839"/>
    <w:multiLevelType w:val="multilevel"/>
    <w:tmpl w:val="AAEEDC84"/>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30795927"/>
    <w:multiLevelType w:val="multilevel"/>
    <w:tmpl w:val="C81A2468"/>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0E50647"/>
    <w:multiLevelType w:val="multilevel"/>
    <w:tmpl w:val="F2A2D956"/>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5CF0770"/>
    <w:multiLevelType w:val="multilevel"/>
    <w:tmpl w:val="EA30F91E"/>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403C08D7"/>
    <w:multiLevelType w:val="multilevel"/>
    <w:tmpl w:val="B01A73D4"/>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41B573FE"/>
    <w:multiLevelType w:val="hybridMultilevel"/>
    <w:tmpl w:val="861E8D22"/>
    <w:lvl w:ilvl="0" w:tplc="40989BC0">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2975654"/>
    <w:multiLevelType w:val="multilevel"/>
    <w:tmpl w:val="570AA94A"/>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5939311B"/>
    <w:multiLevelType w:val="multilevel"/>
    <w:tmpl w:val="2436ACD4"/>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1D314BB"/>
    <w:multiLevelType w:val="multilevel"/>
    <w:tmpl w:val="00D8C69C"/>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72AD1A30"/>
    <w:multiLevelType w:val="multilevel"/>
    <w:tmpl w:val="B6F8C2B0"/>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76921146"/>
    <w:multiLevelType w:val="multilevel"/>
    <w:tmpl w:val="CD4EA160"/>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84668FA"/>
    <w:multiLevelType w:val="multilevel"/>
    <w:tmpl w:val="3BC2D306"/>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6586784">
    <w:abstractNumId w:val="14"/>
  </w:num>
  <w:num w:numId="2" w16cid:durableId="1147748133">
    <w:abstractNumId w:val="0"/>
  </w:num>
  <w:num w:numId="3" w16cid:durableId="1840807227">
    <w:abstractNumId w:val="3"/>
  </w:num>
  <w:num w:numId="4" w16cid:durableId="1795176808">
    <w:abstractNumId w:val="6"/>
  </w:num>
  <w:num w:numId="5" w16cid:durableId="1058019810">
    <w:abstractNumId w:val="21"/>
  </w:num>
  <w:num w:numId="6" w16cid:durableId="406996818">
    <w:abstractNumId w:val="10"/>
  </w:num>
  <w:num w:numId="7" w16cid:durableId="382102995">
    <w:abstractNumId w:val="22"/>
  </w:num>
  <w:num w:numId="8" w16cid:durableId="674915482">
    <w:abstractNumId w:val="4"/>
  </w:num>
  <w:num w:numId="9" w16cid:durableId="401100570">
    <w:abstractNumId w:val="12"/>
  </w:num>
  <w:num w:numId="10" w16cid:durableId="1558973765">
    <w:abstractNumId w:val="16"/>
  </w:num>
  <w:num w:numId="11" w16cid:durableId="23869596">
    <w:abstractNumId w:val="20"/>
  </w:num>
  <w:num w:numId="12" w16cid:durableId="60713409">
    <w:abstractNumId w:val="9"/>
  </w:num>
  <w:num w:numId="13" w16cid:durableId="1481077904">
    <w:abstractNumId w:val="7"/>
  </w:num>
  <w:num w:numId="14" w16cid:durableId="1302542018">
    <w:abstractNumId w:val="19"/>
  </w:num>
  <w:num w:numId="15" w16cid:durableId="1268733744">
    <w:abstractNumId w:val="2"/>
  </w:num>
  <w:num w:numId="16" w16cid:durableId="2063479673">
    <w:abstractNumId w:val="11"/>
  </w:num>
  <w:num w:numId="17" w16cid:durableId="650794579">
    <w:abstractNumId w:val="5"/>
  </w:num>
  <w:num w:numId="18" w16cid:durableId="1111775767">
    <w:abstractNumId w:val="18"/>
  </w:num>
  <w:num w:numId="19" w16cid:durableId="911812316">
    <w:abstractNumId w:val="25"/>
  </w:num>
  <w:num w:numId="20" w16cid:durableId="39674521">
    <w:abstractNumId w:val="24"/>
  </w:num>
  <w:num w:numId="21" w16cid:durableId="1164541525">
    <w:abstractNumId w:val="23"/>
  </w:num>
  <w:num w:numId="22" w16cid:durableId="1332754566">
    <w:abstractNumId w:val="17"/>
  </w:num>
  <w:num w:numId="23" w16cid:durableId="767891734">
    <w:abstractNumId w:val="13"/>
  </w:num>
  <w:num w:numId="24" w16cid:durableId="1352796984">
    <w:abstractNumId w:val="8"/>
  </w:num>
  <w:num w:numId="25" w16cid:durableId="12861103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2651643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reighton, Alan (Northern Powergrid)">
    <w15:presenceInfo w15:providerId="AD" w15:userId="S::Alan.Creighton@northernpowergrid.com::255eb25e-e221-41cd-b20f-ccd106ec3c87"/>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trackRevisions/>
  <w:defaultTabStop w:val="720"/>
  <w:autoHyphenation/>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8A8"/>
    <w:rsid w:val="000513DE"/>
    <w:rsid w:val="0005180A"/>
    <w:rsid w:val="00116BA5"/>
    <w:rsid w:val="001707C1"/>
    <w:rsid w:val="001A72CD"/>
    <w:rsid w:val="001B4A40"/>
    <w:rsid w:val="001B5D25"/>
    <w:rsid w:val="00227B2A"/>
    <w:rsid w:val="002364B8"/>
    <w:rsid w:val="00237F65"/>
    <w:rsid w:val="0026654D"/>
    <w:rsid w:val="002971E4"/>
    <w:rsid w:val="002B797B"/>
    <w:rsid w:val="00321C75"/>
    <w:rsid w:val="00335EC6"/>
    <w:rsid w:val="003511C9"/>
    <w:rsid w:val="0035786B"/>
    <w:rsid w:val="004D7B29"/>
    <w:rsid w:val="005D728D"/>
    <w:rsid w:val="00603948"/>
    <w:rsid w:val="006662CB"/>
    <w:rsid w:val="00746535"/>
    <w:rsid w:val="00794A2F"/>
    <w:rsid w:val="007E08E6"/>
    <w:rsid w:val="00816AAC"/>
    <w:rsid w:val="00842119"/>
    <w:rsid w:val="00843A38"/>
    <w:rsid w:val="00851F20"/>
    <w:rsid w:val="00853D89"/>
    <w:rsid w:val="008779A6"/>
    <w:rsid w:val="008B682D"/>
    <w:rsid w:val="00932A89"/>
    <w:rsid w:val="00962B09"/>
    <w:rsid w:val="009E732B"/>
    <w:rsid w:val="00A772CA"/>
    <w:rsid w:val="00AE2920"/>
    <w:rsid w:val="00AF0286"/>
    <w:rsid w:val="00AF72C1"/>
    <w:rsid w:val="00B348B2"/>
    <w:rsid w:val="00B779FB"/>
    <w:rsid w:val="00B94B24"/>
    <w:rsid w:val="00B95CCF"/>
    <w:rsid w:val="00BA6AF4"/>
    <w:rsid w:val="00C43D1F"/>
    <w:rsid w:val="00C76D3C"/>
    <w:rsid w:val="00C86945"/>
    <w:rsid w:val="00C92657"/>
    <w:rsid w:val="00CB1A90"/>
    <w:rsid w:val="00CE0922"/>
    <w:rsid w:val="00D13CF7"/>
    <w:rsid w:val="00D306E3"/>
    <w:rsid w:val="00D64840"/>
    <w:rsid w:val="00D65203"/>
    <w:rsid w:val="00D66C93"/>
    <w:rsid w:val="00D73D02"/>
    <w:rsid w:val="00DC2F3B"/>
    <w:rsid w:val="00DC4F16"/>
    <w:rsid w:val="00E126B2"/>
    <w:rsid w:val="00E5550D"/>
    <w:rsid w:val="00E6594C"/>
    <w:rsid w:val="00E75EE0"/>
    <w:rsid w:val="00EB59B2"/>
    <w:rsid w:val="00EC28A8"/>
    <w:rsid w:val="00ED4C96"/>
    <w:rsid w:val="00F4294A"/>
    <w:rsid w:val="00F43BFE"/>
    <w:rsid w:val="00F50F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878B"/>
  <w15:docId w15:val="{329C83FD-97F3-4733-8F63-77F6E1B29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rPr>
      <w:sz w:val="18"/>
    </w:rPr>
  </w:style>
  <w:style w:type="character" w:customStyle="1" w:styleId="FooterChar">
    <w:name w:val="Footer Char"/>
    <w:basedOn w:val="DefaultParagraphFont"/>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pPr>
      <w:tabs>
        <w:tab w:val="right" w:leader="dot" w:pos="10194"/>
      </w:tabs>
      <w:spacing w:before="60" w:after="60"/>
    </w:pPr>
    <w:rPr>
      <w:color w:val="000000"/>
    </w:rPr>
  </w:style>
  <w:style w:type="paragraph" w:styleId="TOC1">
    <w:name w:val="toc 1"/>
    <w:basedOn w:val="Normal"/>
    <w:next w:val="Normal"/>
    <w:autoRedefine/>
    <w:pPr>
      <w:tabs>
        <w:tab w:val="right" w:leader="dot" w:pos="10194"/>
      </w:tabs>
      <w:spacing w:before="240" w:after="0"/>
    </w:pPr>
    <w:rPr>
      <w:color w:val="D43900"/>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styleId="BlockText">
    <w:name w:val="Block Text"/>
    <w:basedOn w:val="Footer"/>
    <w:link w:val="BlockTextChar"/>
    <w:rsid w:val="00321C75"/>
    <w:pPr>
      <w:tabs>
        <w:tab w:val="center" w:pos="4153"/>
        <w:tab w:val="right" w:pos="8306"/>
      </w:tabs>
      <w:suppressAutoHyphens w:val="0"/>
      <w:autoSpaceDN/>
      <w:spacing w:before="120" w:after="120" w:line="220" w:lineRule="atLeast"/>
      <w:textAlignment w:val="auto"/>
    </w:pPr>
    <w:rPr>
      <w:rFonts w:eastAsia="Times New Roman" w:cs="Times New Roman"/>
      <w:color w:val="FFFFFF"/>
      <w:kern w:val="0"/>
      <w:szCs w:val="24"/>
      <w:lang w:eastAsia="en-GB"/>
    </w:rPr>
  </w:style>
  <w:style w:type="character" w:customStyle="1" w:styleId="BlockTextChar">
    <w:name w:val="Block Text Char"/>
    <w:link w:val="BlockText"/>
    <w:rsid w:val="00321C75"/>
    <w:rPr>
      <w:rFonts w:eastAsia="Times New Roman" w:cs="Times New Roman"/>
      <w:color w:val="FFFFFF"/>
      <w:sz w:val="18"/>
      <w:szCs w:val="24"/>
      <w:lang w:val="en-GB" w:eastAsia="en-GB"/>
    </w:rPr>
  </w:style>
  <w:style w:type="paragraph" w:customStyle="1" w:styleId="TOCMOD">
    <w:name w:val="TOC MOD"/>
    <w:basedOn w:val="Normal"/>
    <w:qFormat/>
    <w:rsid w:val="00321C75"/>
    <w:pPr>
      <w:framePr w:hSpace="181" w:vSpace="181" w:wrap="around" w:vAnchor="text" w:hAnchor="text" w:y="1"/>
      <w:tabs>
        <w:tab w:val="left" w:pos="382"/>
        <w:tab w:val="right" w:pos="7655"/>
      </w:tabs>
      <w:suppressAutoHyphens w:val="0"/>
      <w:autoSpaceDN/>
      <w:spacing w:before="120" w:after="120" w:line="300" w:lineRule="atLeast"/>
      <w:ind w:right="318"/>
      <w:textAlignment w:val="auto"/>
    </w:pPr>
    <w:rPr>
      <w:rFonts w:eastAsia="Times New Roman" w:cs="Times New Roman"/>
      <w:b/>
      <w:bCs/>
      <w:noProof/>
      <w:color w:val="008576"/>
      <w:kern w:val="0"/>
      <w:sz w:val="24"/>
      <w:szCs w:val="24"/>
      <w:lang w:eastAsia="en-GB"/>
    </w:rPr>
  </w:style>
  <w:style w:type="paragraph" w:customStyle="1" w:styleId="Checklist">
    <w:name w:val="Checklist"/>
    <w:basedOn w:val="Normal"/>
    <w:link w:val="ChecklistChar"/>
    <w:qFormat/>
    <w:rsid w:val="00C86945"/>
    <w:pPr>
      <w:keepNext/>
      <w:numPr>
        <w:ilvl w:val="7"/>
      </w:numPr>
      <w:shd w:val="clear" w:color="auto" w:fill="3F0731"/>
      <w:suppressAutoHyphens w:val="0"/>
      <w:autoSpaceDN/>
      <w:spacing w:after="120" w:line="240" w:lineRule="auto"/>
      <w:ind w:right="238"/>
      <w:textAlignment w:val="auto"/>
      <w:outlineLvl w:val="7"/>
    </w:pPr>
    <w:rPr>
      <w:rFonts w:eastAsia="Times New Roman"/>
      <w:b/>
      <w:bCs/>
      <w:color w:val="FFFFFF" w:themeColor="background1"/>
      <w:kern w:val="32"/>
      <w:sz w:val="28"/>
      <w:szCs w:val="32"/>
      <w:lang w:eastAsia="en-GB"/>
    </w:rPr>
  </w:style>
  <w:style w:type="table" w:styleId="TableGrid">
    <w:name w:val="Table Grid"/>
    <w:basedOn w:val="TableNormal"/>
    <w:uiPriority w:val="39"/>
    <w:rsid w:val="00321C75"/>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ecklistChar">
    <w:name w:val="Checklist Char"/>
    <w:basedOn w:val="DefaultParagraphFont"/>
    <w:link w:val="Checklist"/>
    <w:rsid w:val="00C86945"/>
    <w:rPr>
      <w:rFonts w:eastAsia="Times New Roman"/>
      <w:b/>
      <w:bCs/>
      <w:color w:val="FFFFFF" w:themeColor="background1"/>
      <w:kern w:val="32"/>
      <w:sz w:val="28"/>
      <w:szCs w:val="32"/>
      <w:shd w:val="clear" w:color="auto" w:fill="3F0731"/>
      <w:lang w:val="en-GB" w:eastAsia="en-GB"/>
    </w:rPr>
  </w:style>
  <w:style w:type="character" w:customStyle="1" w:styleId="ListParagraphChar">
    <w:name w:val="List Paragraph Char"/>
    <w:link w:val="ListParagraph"/>
    <w:uiPriority w:val="34"/>
    <w:locked/>
    <w:rsid w:val="00321C75"/>
    <w:rPr>
      <w:kern w:val="3"/>
      <w:sz w:val="22"/>
      <w:szCs w:val="22"/>
      <w:lang w:val="en-GB"/>
    </w:r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 w:type="paragraph" w:styleId="Revision">
    <w:name w:val="Revision"/>
    <w:hidden/>
    <w:uiPriority w:val="99"/>
    <w:semiHidden/>
    <w:rsid w:val="00746535"/>
    <w:pPr>
      <w:autoSpaceDN/>
      <w:spacing w:after="0"/>
      <w:textAlignment w:val="auto"/>
    </w:pPr>
    <w:rPr>
      <w:kern w:val="3"/>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7981240">
      <w:bodyDiv w:val="1"/>
      <w:marLeft w:val="0"/>
      <w:marRight w:val="0"/>
      <w:marTop w:val="0"/>
      <w:marBottom w:val="0"/>
      <w:divBdr>
        <w:top w:val="none" w:sz="0" w:space="0" w:color="auto"/>
        <w:left w:val="none" w:sz="0" w:space="0" w:color="auto"/>
        <w:bottom w:val="none" w:sz="0" w:space="0" w:color="auto"/>
        <w:right w:val="none" w:sz="0" w:space="0" w:color="auto"/>
      </w:divBdr>
      <w:divsChild>
        <w:div w:id="1846548912">
          <w:marLeft w:val="0"/>
          <w:marRight w:val="0"/>
          <w:marTop w:val="0"/>
          <w:marBottom w:val="0"/>
          <w:divBdr>
            <w:top w:val="none" w:sz="0" w:space="0" w:color="auto"/>
            <w:left w:val="none" w:sz="0" w:space="0" w:color="auto"/>
            <w:bottom w:val="none" w:sz="0" w:space="0" w:color="auto"/>
            <w:right w:val="none" w:sz="0" w:space="0" w:color="auto"/>
          </w:divBdr>
          <w:divsChild>
            <w:div w:id="1905025524">
              <w:marLeft w:val="0"/>
              <w:marRight w:val="0"/>
              <w:marTop w:val="0"/>
              <w:marBottom w:val="0"/>
              <w:divBdr>
                <w:top w:val="none" w:sz="0" w:space="0" w:color="auto"/>
                <w:left w:val="none" w:sz="0" w:space="0" w:color="auto"/>
                <w:bottom w:val="none" w:sz="0" w:space="0" w:color="auto"/>
                <w:right w:val="none" w:sz="0" w:space="0" w:color="auto"/>
              </w:divBdr>
            </w:div>
          </w:divsChild>
        </w:div>
        <w:div w:id="1456873798">
          <w:marLeft w:val="0"/>
          <w:marRight w:val="0"/>
          <w:marTop w:val="0"/>
          <w:marBottom w:val="0"/>
          <w:divBdr>
            <w:top w:val="none" w:sz="0" w:space="0" w:color="auto"/>
            <w:left w:val="none" w:sz="0" w:space="0" w:color="auto"/>
            <w:bottom w:val="none" w:sz="0" w:space="0" w:color="auto"/>
            <w:right w:val="none" w:sz="0" w:space="0" w:color="auto"/>
          </w:divBdr>
          <w:divsChild>
            <w:div w:id="890535296">
              <w:marLeft w:val="0"/>
              <w:marRight w:val="0"/>
              <w:marTop w:val="0"/>
              <w:marBottom w:val="0"/>
              <w:divBdr>
                <w:top w:val="none" w:sz="0" w:space="0" w:color="auto"/>
                <w:left w:val="none" w:sz="0" w:space="0" w:color="auto"/>
                <w:bottom w:val="none" w:sz="0" w:space="0" w:color="auto"/>
                <w:right w:val="none" w:sz="0" w:space="0" w:color="auto"/>
              </w:divBdr>
            </w:div>
          </w:divsChild>
        </w:div>
        <w:div w:id="506480771">
          <w:marLeft w:val="0"/>
          <w:marRight w:val="0"/>
          <w:marTop w:val="0"/>
          <w:marBottom w:val="0"/>
          <w:divBdr>
            <w:top w:val="none" w:sz="0" w:space="0" w:color="auto"/>
            <w:left w:val="none" w:sz="0" w:space="0" w:color="auto"/>
            <w:bottom w:val="none" w:sz="0" w:space="0" w:color="auto"/>
            <w:right w:val="none" w:sz="0" w:space="0" w:color="auto"/>
          </w:divBdr>
          <w:divsChild>
            <w:div w:id="137187081">
              <w:marLeft w:val="0"/>
              <w:marRight w:val="0"/>
              <w:marTop w:val="0"/>
              <w:marBottom w:val="0"/>
              <w:divBdr>
                <w:top w:val="none" w:sz="0" w:space="0" w:color="auto"/>
                <w:left w:val="none" w:sz="0" w:space="0" w:color="auto"/>
                <w:bottom w:val="none" w:sz="0" w:space="0" w:color="auto"/>
                <w:right w:val="none" w:sz="0" w:space="0" w:color="auto"/>
              </w:divBdr>
            </w:div>
          </w:divsChild>
        </w:div>
        <w:div w:id="1103496880">
          <w:marLeft w:val="0"/>
          <w:marRight w:val="0"/>
          <w:marTop w:val="0"/>
          <w:marBottom w:val="0"/>
          <w:divBdr>
            <w:top w:val="none" w:sz="0" w:space="0" w:color="auto"/>
            <w:left w:val="none" w:sz="0" w:space="0" w:color="auto"/>
            <w:bottom w:val="none" w:sz="0" w:space="0" w:color="auto"/>
            <w:right w:val="none" w:sz="0" w:space="0" w:color="auto"/>
          </w:divBdr>
          <w:divsChild>
            <w:div w:id="2021228511">
              <w:marLeft w:val="0"/>
              <w:marRight w:val="0"/>
              <w:marTop w:val="0"/>
              <w:marBottom w:val="0"/>
              <w:divBdr>
                <w:top w:val="none" w:sz="0" w:space="0" w:color="auto"/>
                <w:left w:val="none" w:sz="0" w:space="0" w:color="auto"/>
                <w:bottom w:val="none" w:sz="0" w:space="0" w:color="auto"/>
                <w:right w:val="none" w:sz="0" w:space="0" w:color="auto"/>
              </w:divBdr>
            </w:div>
          </w:divsChild>
        </w:div>
        <w:div w:id="1737508535">
          <w:marLeft w:val="0"/>
          <w:marRight w:val="0"/>
          <w:marTop w:val="0"/>
          <w:marBottom w:val="0"/>
          <w:divBdr>
            <w:top w:val="none" w:sz="0" w:space="0" w:color="auto"/>
            <w:left w:val="none" w:sz="0" w:space="0" w:color="auto"/>
            <w:bottom w:val="none" w:sz="0" w:space="0" w:color="auto"/>
            <w:right w:val="none" w:sz="0" w:space="0" w:color="auto"/>
          </w:divBdr>
          <w:divsChild>
            <w:div w:id="2109110553">
              <w:marLeft w:val="0"/>
              <w:marRight w:val="0"/>
              <w:marTop w:val="0"/>
              <w:marBottom w:val="0"/>
              <w:divBdr>
                <w:top w:val="none" w:sz="0" w:space="0" w:color="auto"/>
                <w:left w:val="none" w:sz="0" w:space="0" w:color="auto"/>
                <w:bottom w:val="none" w:sz="0" w:space="0" w:color="auto"/>
                <w:right w:val="none" w:sz="0" w:space="0" w:color="auto"/>
              </w:divBdr>
            </w:div>
          </w:divsChild>
        </w:div>
        <w:div w:id="442193149">
          <w:marLeft w:val="0"/>
          <w:marRight w:val="0"/>
          <w:marTop w:val="0"/>
          <w:marBottom w:val="0"/>
          <w:divBdr>
            <w:top w:val="none" w:sz="0" w:space="0" w:color="auto"/>
            <w:left w:val="none" w:sz="0" w:space="0" w:color="auto"/>
            <w:bottom w:val="none" w:sz="0" w:space="0" w:color="auto"/>
            <w:right w:val="none" w:sz="0" w:space="0" w:color="auto"/>
          </w:divBdr>
          <w:divsChild>
            <w:div w:id="599484637">
              <w:marLeft w:val="0"/>
              <w:marRight w:val="0"/>
              <w:marTop w:val="0"/>
              <w:marBottom w:val="0"/>
              <w:divBdr>
                <w:top w:val="none" w:sz="0" w:space="0" w:color="auto"/>
                <w:left w:val="none" w:sz="0" w:space="0" w:color="auto"/>
                <w:bottom w:val="none" w:sz="0" w:space="0" w:color="auto"/>
                <w:right w:val="none" w:sz="0" w:space="0" w:color="auto"/>
              </w:divBdr>
            </w:div>
          </w:divsChild>
        </w:div>
        <w:div w:id="1513840419">
          <w:marLeft w:val="0"/>
          <w:marRight w:val="0"/>
          <w:marTop w:val="0"/>
          <w:marBottom w:val="0"/>
          <w:divBdr>
            <w:top w:val="none" w:sz="0" w:space="0" w:color="auto"/>
            <w:left w:val="none" w:sz="0" w:space="0" w:color="auto"/>
            <w:bottom w:val="none" w:sz="0" w:space="0" w:color="auto"/>
            <w:right w:val="none" w:sz="0" w:space="0" w:color="auto"/>
          </w:divBdr>
          <w:divsChild>
            <w:div w:id="2126732043">
              <w:marLeft w:val="0"/>
              <w:marRight w:val="0"/>
              <w:marTop w:val="0"/>
              <w:marBottom w:val="0"/>
              <w:divBdr>
                <w:top w:val="none" w:sz="0" w:space="0" w:color="auto"/>
                <w:left w:val="none" w:sz="0" w:space="0" w:color="auto"/>
                <w:bottom w:val="none" w:sz="0" w:space="0" w:color="auto"/>
                <w:right w:val="none" w:sz="0" w:space="0" w:color="auto"/>
              </w:divBdr>
            </w:div>
          </w:divsChild>
        </w:div>
        <w:div w:id="394548980">
          <w:marLeft w:val="0"/>
          <w:marRight w:val="0"/>
          <w:marTop w:val="0"/>
          <w:marBottom w:val="0"/>
          <w:divBdr>
            <w:top w:val="none" w:sz="0" w:space="0" w:color="auto"/>
            <w:left w:val="none" w:sz="0" w:space="0" w:color="auto"/>
            <w:bottom w:val="none" w:sz="0" w:space="0" w:color="auto"/>
            <w:right w:val="none" w:sz="0" w:space="0" w:color="auto"/>
          </w:divBdr>
          <w:divsChild>
            <w:div w:id="186793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036513">
      <w:bodyDiv w:val="1"/>
      <w:marLeft w:val="0"/>
      <w:marRight w:val="0"/>
      <w:marTop w:val="0"/>
      <w:marBottom w:val="0"/>
      <w:divBdr>
        <w:top w:val="none" w:sz="0" w:space="0" w:color="auto"/>
        <w:left w:val="none" w:sz="0" w:space="0" w:color="auto"/>
        <w:bottom w:val="none" w:sz="0" w:space="0" w:color="auto"/>
        <w:right w:val="none" w:sz="0" w:space="0" w:color="auto"/>
      </w:divBdr>
      <w:divsChild>
        <w:div w:id="1724867572">
          <w:marLeft w:val="0"/>
          <w:marRight w:val="0"/>
          <w:marTop w:val="0"/>
          <w:marBottom w:val="0"/>
          <w:divBdr>
            <w:top w:val="none" w:sz="0" w:space="0" w:color="auto"/>
            <w:left w:val="none" w:sz="0" w:space="0" w:color="auto"/>
            <w:bottom w:val="none" w:sz="0" w:space="0" w:color="auto"/>
            <w:right w:val="none" w:sz="0" w:space="0" w:color="auto"/>
          </w:divBdr>
          <w:divsChild>
            <w:div w:id="234052797">
              <w:marLeft w:val="0"/>
              <w:marRight w:val="0"/>
              <w:marTop w:val="0"/>
              <w:marBottom w:val="0"/>
              <w:divBdr>
                <w:top w:val="none" w:sz="0" w:space="0" w:color="auto"/>
                <w:left w:val="none" w:sz="0" w:space="0" w:color="auto"/>
                <w:bottom w:val="none" w:sz="0" w:space="0" w:color="auto"/>
                <w:right w:val="none" w:sz="0" w:space="0" w:color="auto"/>
              </w:divBdr>
            </w:div>
          </w:divsChild>
        </w:div>
        <w:div w:id="506598697">
          <w:marLeft w:val="0"/>
          <w:marRight w:val="0"/>
          <w:marTop w:val="0"/>
          <w:marBottom w:val="0"/>
          <w:divBdr>
            <w:top w:val="none" w:sz="0" w:space="0" w:color="auto"/>
            <w:left w:val="none" w:sz="0" w:space="0" w:color="auto"/>
            <w:bottom w:val="none" w:sz="0" w:space="0" w:color="auto"/>
            <w:right w:val="none" w:sz="0" w:space="0" w:color="auto"/>
          </w:divBdr>
          <w:divsChild>
            <w:div w:id="1704867411">
              <w:marLeft w:val="0"/>
              <w:marRight w:val="0"/>
              <w:marTop w:val="0"/>
              <w:marBottom w:val="0"/>
              <w:divBdr>
                <w:top w:val="none" w:sz="0" w:space="0" w:color="auto"/>
                <w:left w:val="none" w:sz="0" w:space="0" w:color="auto"/>
                <w:bottom w:val="none" w:sz="0" w:space="0" w:color="auto"/>
                <w:right w:val="none" w:sz="0" w:space="0" w:color="auto"/>
              </w:divBdr>
            </w:div>
          </w:divsChild>
        </w:div>
        <w:div w:id="795372095">
          <w:marLeft w:val="0"/>
          <w:marRight w:val="0"/>
          <w:marTop w:val="0"/>
          <w:marBottom w:val="0"/>
          <w:divBdr>
            <w:top w:val="none" w:sz="0" w:space="0" w:color="auto"/>
            <w:left w:val="none" w:sz="0" w:space="0" w:color="auto"/>
            <w:bottom w:val="none" w:sz="0" w:space="0" w:color="auto"/>
            <w:right w:val="none" w:sz="0" w:space="0" w:color="auto"/>
          </w:divBdr>
          <w:divsChild>
            <w:div w:id="52430352">
              <w:marLeft w:val="0"/>
              <w:marRight w:val="0"/>
              <w:marTop w:val="0"/>
              <w:marBottom w:val="0"/>
              <w:divBdr>
                <w:top w:val="none" w:sz="0" w:space="0" w:color="auto"/>
                <w:left w:val="none" w:sz="0" w:space="0" w:color="auto"/>
                <w:bottom w:val="none" w:sz="0" w:space="0" w:color="auto"/>
                <w:right w:val="none" w:sz="0" w:space="0" w:color="auto"/>
              </w:divBdr>
            </w:div>
          </w:divsChild>
        </w:div>
        <w:div w:id="2066294122">
          <w:marLeft w:val="0"/>
          <w:marRight w:val="0"/>
          <w:marTop w:val="0"/>
          <w:marBottom w:val="0"/>
          <w:divBdr>
            <w:top w:val="none" w:sz="0" w:space="0" w:color="auto"/>
            <w:left w:val="none" w:sz="0" w:space="0" w:color="auto"/>
            <w:bottom w:val="none" w:sz="0" w:space="0" w:color="auto"/>
            <w:right w:val="none" w:sz="0" w:space="0" w:color="auto"/>
          </w:divBdr>
          <w:divsChild>
            <w:div w:id="1390882819">
              <w:marLeft w:val="0"/>
              <w:marRight w:val="0"/>
              <w:marTop w:val="0"/>
              <w:marBottom w:val="0"/>
              <w:divBdr>
                <w:top w:val="none" w:sz="0" w:space="0" w:color="auto"/>
                <w:left w:val="none" w:sz="0" w:space="0" w:color="auto"/>
                <w:bottom w:val="none" w:sz="0" w:space="0" w:color="auto"/>
                <w:right w:val="none" w:sz="0" w:space="0" w:color="auto"/>
              </w:divBdr>
            </w:div>
          </w:divsChild>
        </w:div>
        <w:div w:id="835993565">
          <w:marLeft w:val="0"/>
          <w:marRight w:val="0"/>
          <w:marTop w:val="0"/>
          <w:marBottom w:val="0"/>
          <w:divBdr>
            <w:top w:val="none" w:sz="0" w:space="0" w:color="auto"/>
            <w:left w:val="none" w:sz="0" w:space="0" w:color="auto"/>
            <w:bottom w:val="none" w:sz="0" w:space="0" w:color="auto"/>
            <w:right w:val="none" w:sz="0" w:space="0" w:color="auto"/>
          </w:divBdr>
          <w:divsChild>
            <w:div w:id="1894149516">
              <w:marLeft w:val="0"/>
              <w:marRight w:val="0"/>
              <w:marTop w:val="0"/>
              <w:marBottom w:val="0"/>
              <w:divBdr>
                <w:top w:val="none" w:sz="0" w:space="0" w:color="auto"/>
                <w:left w:val="none" w:sz="0" w:space="0" w:color="auto"/>
                <w:bottom w:val="none" w:sz="0" w:space="0" w:color="auto"/>
                <w:right w:val="none" w:sz="0" w:space="0" w:color="auto"/>
              </w:divBdr>
            </w:div>
          </w:divsChild>
        </w:div>
        <w:div w:id="466356786">
          <w:marLeft w:val="0"/>
          <w:marRight w:val="0"/>
          <w:marTop w:val="0"/>
          <w:marBottom w:val="0"/>
          <w:divBdr>
            <w:top w:val="none" w:sz="0" w:space="0" w:color="auto"/>
            <w:left w:val="none" w:sz="0" w:space="0" w:color="auto"/>
            <w:bottom w:val="none" w:sz="0" w:space="0" w:color="auto"/>
            <w:right w:val="none" w:sz="0" w:space="0" w:color="auto"/>
          </w:divBdr>
          <w:divsChild>
            <w:div w:id="1352681855">
              <w:marLeft w:val="0"/>
              <w:marRight w:val="0"/>
              <w:marTop w:val="0"/>
              <w:marBottom w:val="0"/>
              <w:divBdr>
                <w:top w:val="none" w:sz="0" w:space="0" w:color="auto"/>
                <w:left w:val="none" w:sz="0" w:space="0" w:color="auto"/>
                <w:bottom w:val="none" w:sz="0" w:space="0" w:color="auto"/>
                <w:right w:val="none" w:sz="0" w:space="0" w:color="auto"/>
              </w:divBdr>
            </w:div>
          </w:divsChild>
        </w:div>
        <w:div w:id="1198619312">
          <w:marLeft w:val="0"/>
          <w:marRight w:val="0"/>
          <w:marTop w:val="0"/>
          <w:marBottom w:val="0"/>
          <w:divBdr>
            <w:top w:val="none" w:sz="0" w:space="0" w:color="auto"/>
            <w:left w:val="none" w:sz="0" w:space="0" w:color="auto"/>
            <w:bottom w:val="none" w:sz="0" w:space="0" w:color="auto"/>
            <w:right w:val="none" w:sz="0" w:space="0" w:color="auto"/>
          </w:divBdr>
          <w:divsChild>
            <w:div w:id="392392770">
              <w:marLeft w:val="0"/>
              <w:marRight w:val="0"/>
              <w:marTop w:val="0"/>
              <w:marBottom w:val="0"/>
              <w:divBdr>
                <w:top w:val="none" w:sz="0" w:space="0" w:color="auto"/>
                <w:left w:val="none" w:sz="0" w:space="0" w:color="auto"/>
                <w:bottom w:val="none" w:sz="0" w:space="0" w:color="auto"/>
                <w:right w:val="none" w:sz="0" w:space="0" w:color="auto"/>
              </w:divBdr>
            </w:div>
          </w:divsChild>
        </w:div>
        <w:div w:id="902063765">
          <w:marLeft w:val="0"/>
          <w:marRight w:val="0"/>
          <w:marTop w:val="0"/>
          <w:marBottom w:val="0"/>
          <w:divBdr>
            <w:top w:val="none" w:sz="0" w:space="0" w:color="auto"/>
            <w:left w:val="none" w:sz="0" w:space="0" w:color="auto"/>
            <w:bottom w:val="none" w:sz="0" w:space="0" w:color="auto"/>
            <w:right w:val="none" w:sz="0" w:space="0" w:color="auto"/>
          </w:divBdr>
          <w:divsChild>
            <w:div w:id="212280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266971">
      <w:bodyDiv w:val="1"/>
      <w:marLeft w:val="0"/>
      <w:marRight w:val="0"/>
      <w:marTop w:val="0"/>
      <w:marBottom w:val="0"/>
      <w:divBdr>
        <w:top w:val="none" w:sz="0" w:space="0" w:color="auto"/>
        <w:left w:val="none" w:sz="0" w:space="0" w:color="auto"/>
        <w:bottom w:val="none" w:sz="0" w:space="0" w:color="auto"/>
        <w:right w:val="none" w:sz="0" w:space="0" w:color="auto"/>
      </w:divBdr>
    </w:div>
    <w:div w:id="1662924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3E0C45-08BC-4B36-864C-89A87091C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0BEF1E-B833-453A-94E0-8414630DB534}">
  <ds:schemaRefs>
    <ds:schemaRef ds:uri="http://schemas.microsoft.com/sharepoint/v3/contenttype/forms"/>
  </ds:schemaRefs>
</ds:datastoreItem>
</file>

<file path=customXml/itemProps3.xml><?xml version="1.0" encoding="utf-8"?>
<ds:datastoreItem xmlns:ds="http://schemas.openxmlformats.org/officeDocument/2006/customXml" ds:itemID="{0F4942BC-9B74-4E97-9BA2-771B27FCF362}">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1694</Words>
  <Characters>9658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Shakespeare Martineau LLP</Company>
  <LinksUpToDate>false</LinksUpToDate>
  <CharactersWithSpaces>11330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Lizzie Timmins (NESO)</cp:lastModifiedBy>
  <cp:revision>6</cp:revision>
  <cp:lastPrinted>2020-06-01T14:47:00Z</cp:lastPrinted>
  <dcterms:created xsi:type="dcterms:W3CDTF">2024-12-19T10:30:00Z</dcterms:created>
  <dcterms:modified xsi:type="dcterms:W3CDTF">2025-01-22T13:54:00Z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